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FE38F" w14:textId="77777777" w:rsidR="00F52B96" w:rsidRPr="004F5598" w:rsidRDefault="00F52B96" w:rsidP="00F52B96"/>
    <w:p w14:paraId="19AACECF" w14:textId="77777777" w:rsidR="00F52B96" w:rsidRPr="004F5598" w:rsidRDefault="00F52B96" w:rsidP="00F52B96">
      <w:pPr>
        <w:pStyle w:val="Titulek"/>
        <w:rPr>
          <w:rFonts w:asciiTheme="minorHAnsi" w:hAnsiTheme="minorHAnsi"/>
        </w:rPr>
      </w:pPr>
    </w:p>
    <w:p w14:paraId="48CC9977" w14:textId="77777777" w:rsidR="00F52B96" w:rsidRPr="004F5598" w:rsidRDefault="00F52B96" w:rsidP="00F52B96">
      <w:pPr>
        <w:pStyle w:val="Titulek"/>
        <w:ind w:left="0"/>
        <w:jc w:val="center"/>
        <w:rPr>
          <w:rFonts w:asciiTheme="minorHAnsi" w:hAnsiTheme="minorHAnsi"/>
          <w:sz w:val="72"/>
        </w:rPr>
      </w:pPr>
      <w:r w:rsidRPr="004F5598">
        <w:rPr>
          <w:rFonts w:asciiTheme="minorHAnsi" w:hAnsiTheme="minorHAnsi"/>
          <w:sz w:val="72"/>
        </w:rPr>
        <w:t>Zadávací dokumentace</w:t>
      </w:r>
    </w:p>
    <w:p w14:paraId="6C2841E5" w14:textId="77777777" w:rsidR="00F52B96" w:rsidRPr="004F5598" w:rsidRDefault="00F52B96" w:rsidP="00F52B96">
      <w:pPr>
        <w:ind w:left="0"/>
        <w:jc w:val="center"/>
        <w:rPr>
          <w:rFonts w:asciiTheme="minorHAnsi" w:hAnsiTheme="minorHAnsi"/>
          <w:sz w:val="24"/>
        </w:rPr>
      </w:pPr>
    </w:p>
    <w:p w14:paraId="5F74DBF6" w14:textId="70ABC5A1" w:rsidR="00F52B96" w:rsidRPr="00766CDF" w:rsidRDefault="00F52B96" w:rsidP="00015CD4">
      <w:pPr>
        <w:ind w:left="0"/>
        <w:jc w:val="center"/>
        <w:rPr>
          <w:rFonts w:asciiTheme="minorHAnsi" w:hAnsiTheme="minorHAnsi"/>
          <w:sz w:val="27"/>
          <w:szCs w:val="27"/>
        </w:rPr>
      </w:pPr>
      <w:r w:rsidRPr="00766CDF">
        <w:rPr>
          <w:rFonts w:asciiTheme="minorHAnsi" w:hAnsiTheme="minorHAnsi"/>
          <w:sz w:val="27"/>
          <w:szCs w:val="27"/>
        </w:rPr>
        <w:t xml:space="preserve">ve smyslu zákona č. 134/2016 Sb., o zadávání veřejných zakázek, v platném </w:t>
      </w:r>
    </w:p>
    <w:p w14:paraId="21274A41" w14:textId="77777777" w:rsidR="00F52B96" w:rsidRPr="004F5598" w:rsidRDefault="00F52B96" w:rsidP="00F52B96">
      <w:pPr>
        <w:ind w:left="0"/>
        <w:jc w:val="center"/>
        <w:rPr>
          <w:rFonts w:asciiTheme="minorHAnsi" w:hAnsiTheme="minorHAnsi"/>
          <w:sz w:val="24"/>
        </w:rPr>
      </w:pPr>
    </w:p>
    <w:p w14:paraId="7B5869F0" w14:textId="77777777" w:rsidR="00F52B96" w:rsidRPr="004F5598" w:rsidRDefault="00F52B96" w:rsidP="00F52B96">
      <w:pPr>
        <w:ind w:left="0"/>
        <w:jc w:val="center"/>
        <w:rPr>
          <w:rFonts w:asciiTheme="minorHAnsi" w:hAnsiTheme="minorHAnsi"/>
          <w:sz w:val="24"/>
        </w:rPr>
      </w:pPr>
    </w:p>
    <w:p w14:paraId="09E52396" w14:textId="77777777" w:rsidR="00F52B96" w:rsidRPr="004F5598" w:rsidRDefault="00F52B96" w:rsidP="00F52B96">
      <w:pPr>
        <w:ind w:left="0"/>
        <w:jc w:val="center"/>
        <w:rPr>
          <w:rFonts w:asciiTheme="minorHAnsi" w:hAnsiTheme="minorHAnsi"/>
          <w:sz w:val="24"/>
        </w:rPr>
      </w:pPr>
    </w:p>
    <w:p w14:paraId="3692EDA9" w14:textId="77777777" w:rsidR="00F52B96" w:rsidRPr="004F5598" w:rsidRDefault="00F52B96" w:rsidP="00F52B96">
      <w:pPr>
        <w:ind w:left="0"/>
        <w:jc w:val="center"/>
        <w:rPr>
          <w:rFonts w:asciiTheme="minorHAnsi" w:hAnsiTheme="minorHAnsi"/>
          <w:sz w:val="24"/>
        </w:rPr>
      </w:pPr>
    </w:p>
    <w:p w14:paraId="3DB440C4" w14:textId="77777777" w:rsidR="00F52B96" w:rsidRPr="004F5598" w:rsidRDefault="00F52B96" w:rsidP="00F52B96">
      <w:pPr>
        <w:ind w:left="0"/>
        <w:jc w:val="center"/>
        <w:rPr>
          <w:rFonts w:asciiTheme="minorHAnsi" w:hAnsiTheme="minorHAnsi"/>
          <w:sz w:val="24"/>
        </w:rPr>
      </w:pPr>
      <w:r w:rsidRPr="004F5598">
        <w:rPr>
          <w:rFonts w:asciiTheme="minorHAnsi" w:hAnsiTheme="minorHAnsi"/>
          <w:b/>
          <w:bCs/>
          <w:sz w:val="36"/>
          <w:szCs w:val="28"/>
        </w:rPr>
        <w:t>OTEVŘENÉ ŘÍZENÍ – NADLIMITNÍ</w:t>
      </w:r>
    </w:p>
    <w:p w14:paraId="472566E9" w14:textId="77777777" w:rsidR="00F52B96" w:rsidRPr="004F5598" w:rsidRDefault="00F52B96" w:rsidP="00F52B96">
      <w:pPr>
        <w:ind w:left="0"/>
        <w:jc w:val="center"/>
        <w:rPr>
          <w:rFonts w:asciiTheme="minorHAnsi" w:hAnsiTheme="minorHAnsi"/>
          <w:caps/>
          <w:sz w:val="24"/>
        </w:rPr>
      </w:pPr>
    </w:p>
    <w:p w14:paraId="00E9CBF8" w14:textId="77777777" w:rsidR="00F52B96" w:rsidRPr="004F5598" w:rsidRDefault="00F52B96" w:rsidP="00F52B96">
      <w:pPr>
        <w:ind w:left="0"/>
        <w:jc w:val="center"/>
        <w:rPr>
          <w:rFonts w:asciiTheme="minorHAnsi" w:hAnsiTheme="minorHAnsi"/>
          <w:caps/>
          <w:sz w:val="24"/>
        </w:rPr>
      </w:pPr>
    </w:p>
    <w:p w14:paraId="24429BF9" w14:textId="77777777" w:rsidR="00F52B96" w:rsidRPr="004F5598" w:rsidRDefault="00F52B96" w:rsidP="00F52B96">
      <w:pPr>
        <w:pStyle w:val="Nadpis2"/>
        <w:ind w:left="0"/>
        <w:jc w:val="center"/>
        <w:rPr>
          <w:rFonts w:asciiTheme="minorHAnsi" w:hAnsiTheme="minorHAnsi"/>
          <w:sz w:val="28"/>
          <w:szCs w:val="22"/>
        </w:rPr>
      </w:pPr>
    </w:p>
    <w:p w14:paraId="2A665FC0" w14:textId="77777777" w:rsidR="00F52B96" w:rsidRPr="00C15307" w:rsidRDefault="00F52B96" w:rsidP="00F52B96">
      <w:pPr>
        <w:ind w:left="0"/>
        <w:jc w:val="center"/>
        <w:rPr>
          <w:rFonts w:asciiTheme="minorHAnsi" w:hAnsiTheme="minorHAnsi" w:cstheme="minorHAnsi"/>
          <w:caps/>
          <w:sz w:val="24"/>
        </w:rPr>
      </w:pPr>
      <w:r w:rsidRPr="00C15307">
        <w:rPr>
          <w:rFonts w:asciiTheme="minorHAnsi" w:hAnsiTheme="minorHAnsi" w:cstheme="minorHAnsi"/>
          <w:caps/>
          <w:sz w:val="24"/>
        </w:rPr>
        <w:t>název veřejné zakázky:</w:t>
      </w:r>
    </w:p>
    <w:p w14:paraId="617914FA" w14:textId="2E22C1EB" w:rsidR="00F52B96" w:rsidRPr="00C15307" w:rsidRDefault="00FA7A88" w:rsidP="00C15307">
      <w:pPr>
        <w:ind w:left="0"/>
        <w:jc w:val="center"/>
        <w:rPr>
          <w:rFonts w:asciiTheme="minorHAnsi" w:hAnsiTheme="minorHAnsi" w:cstheme="minorHAnsi"/>
          <w:sz w:val="22"/>
          <w:szCs w:val="22"/>
        </w:rPr>
      </w:pPr>
      <w:bookmarkStart w:id="0" w:name="_Hlk194396811"/>
      <w:r w:rsidRPr="00C15307">
        <w:rPr>
          <w:rFonts w:asciiTheme="minorHAnsi" w:hAnsiTheme="minorHAnsi" w:cstheme="minorHAnsi"/>
          <w:b/>
          <w:bCs/>
          <w:sz w:val="32"/>
        </w:rPr>
        <w:t>Smlouva o veřejných službách v přepravě cestujících ve veřejné linkové osobní dopravě k zajištění městské autobusové dopravy ve městě Český Krumlov v letech 202</w:t>
      </w:r>
      <w:r w:rsidR="004E3A0D">
        <w:rPr>
          <w:rFonts w:asciiTheme="minorHAnsi" w:hAnsiTheme="minorHAnsi" w:cstheme="minorHAnsi"/>
          <w:b/>
          <w:bCs/>
          <w:sz w:val="32"/>
        </w:rPr>
        <w:t>7</w:t>
      </w:r>
      <w:r w:rsidRPr="00C15307">
        <w:rPr>
          <w:rFonts w:asciiTheme="minorHAnsi" w:hAnsiTheme="minorHAnsi" w:cstheme="minorHAnsi"/>
          <w:b/>
          <w:bCs/>
          <w:sz w:val="32"/>
        </w:rPr>
        <w:t>-2036</w:t>
      </w:r>
    </w:p>
    <w:bookmarkEnd w:id="0"/>
    <w:p w14:paraId="77A01D7D" w14:textId="464FA1F8" w:rsidR="00FA7A88" w:rsidRPr="00C15307" w:rsidRDefault="00FA7A88" w:rsidP="00C15307">
      <w:pPr>
        <w:tabs>
          <w:tab w:val="left" w:pos="3556"/>
        </w:tabs>
        <w:ind w:left="0"/>
        <w:jc w:val="center"/>
        <w:rPr>
          <w:rFonts w:asciiTheme="minorHAnsi" w:hAnsiTheme="minorHAnsi" w:cstheme="minorHAnsi"/>
          <w:sz w:val="24"/>
        </w:rPr>
      </w:pPr>
      <w:r w:rsidRPr="00C15307">
        <w:rPr>
          <w:rFonts w:asciiTheme="minorHAnsi" w:hAnsiTheme="minorHAnsi" w:cstheme="minorHAnsi"/>
          <w:sz w:val="24"/>
        </w:rPr>
        <w:t>(dále jen „</w:t>
      </w:r>
      <w:r w:rsidRPr="00C15307">
        <w:rPr>
          <w:rFonts w:asciiTheme="minorHAnsi" w:hAnsiTheme="minorHAnsi" w:cstheme="minorHAnsi"/>
          <w:b/>
          <w:bCs/>
          <w:i/>
          <w:iCs/>
          <w:sz w:val="24"/>
        </w:rPr>
        <w:t>veřejná zakázka</w:t>
      </w:r>
      <w:r w:rsidRPr="00C15307">
        <w:rPr>
          <w:rFonts w:asciiTheme="minorHAnsi" w:hAnsiTheme="minorHAnsi" w:cstheme="minorHAnsi"/>
          <w:sz w:val="24"/>
        </w:rPr>
        <w:t>“)</w:t>
      </w:r>
    </w:p>
    <w:p w14:paraId="6D655132" w14:textId="77777777" w:rsidR="00FA7A88" w:rsidRPr="00C15307" w:rsidRDefault="00FA7A88" w:rsidP="00C15307">
      <w:pPr>
        <w:ind w:left="0"/>
        <w:jc w:val="center"/>
        <w:rPr>
          <w:rFonts w:asciiTheme="minorHAnsi" w:hAnsiTheme="minorHAnsi" w:cstheme="minorHAnsi"/>
          <w:sz w:val="24"/>
        </w:rPr>
      </w:pPr>
    </w:p>
    <w:p w14:paraId="19F1059F" w14:textId="77777777" w:rsidR="00FA7A88" w:rsidRPr="00C15307" w:rsidRDefault="00FA7A88" w:rsidP="00C15307">
      <w:pPr>
        <w:ind w:left="0"/>
        <w:jc w:val="center"/>
        <w:rPr>
          <w:rFonts w:asciiTheme="minorHAnsi" w:hAnsiTheme="minorHAnsi" w:cstheme="minorHAnsi"/>
          <w:sz w:val="24"/>
        </w:rPr>
      </w:pPr>
    </w:p>
    <w:p w14:paraId="0D5C3B05" w14:textId="77777777" w:rsidR="00FA7A88" w:rsidRPr="00C15307" w:rsidRDefault="00FA7A88" w:rsidP="00C15307">
      <w:pPr>
        <w:ind w:left="0"/>
        <w:jc w:val="center"/>
        <w:rPr>
          <w:rFonts w:asciiTheme="minorHAnsi" w:hAnsiTheme="minorHAnsi" w:cstheme="minorHAnsi"/>
          <w:sz w:val="24"/>
        </w:rPr>
      </w:pPr>
    </w:p>
    <w:p w14:paraId="4E4E2014" w14:textId="46718DDD" w:rsidR="00F52B96" w:rsidRPr="00C15307" w:rsidRDefault="00F52B96" w:rsidP="00C15307">
      <w:pPr>
        <w:ind w:left="0"/>
        <w:jc w:val="center"/>
        <w:rPr>
          <w:rFonts w:asciiTheme="minorHAnsi" w:hAnsiTheme="minorHAnsi" w:cstheme="minorHAnsi"/>
          <w:sz w:val="28"/>
          <w:szCs w:val="28"/>
        </w:rPr>
      </w:pPr>
      <w:r w:rsidRPr="00C15307">
        <w:rPr>
          <w:rFonts w:asciiTheme="minorHAnsi" w:hAnsiTheme="minorHAnsi" w:cstheme="minorHAnsi"/>
          <w:sz w:val="28"/>
          <w:szCs w:val="28"/>
        </w:rPr>
        <w:t>Zadavatel:</w:t>
      </w:r>
      <w:r w:rsidRPr="00C15307">
        <w:rPr>
          <w:rFonts w:asciiTheme="minorHAnsi" w:hAnsiTheme="minorHAnsi" w:cstheme="minorHAnsi"/>
          <w:b/>
          <w:sz w:val="28"/>
          <w:szCs w:val="28"/>
        </w:rPr>
        <w:t xml:space="preserve"> </w:t>
      </w:r>
      <w:r w:rsidRPr="00C15307">
        <w:rPr>
          <w:rFonts w:asciiTheme="minorHAnsi" w:hAnsiTheme="minorHAnsi" w:cstheme="minorHAnsi"/>
          <w:sz w:val="28"/>
          <w:szCs w:val="28"/>
        </w:rPr>
        <w:t xml:space="preserve">město </w:t>
      </w:r>
      <w:r w:rsidR="00FA7A88" w:rsidRPr="00C15307">
        <w:rPr>
          <w:rFonts w:asciiTheme="minorHAnsi" w:hAnsiTheme="minorHAnsi" w:cstheme="minorHAnsi"/>
          <w:sz w:val="28"/>
          <w:szCs w:val="28"/>
        </w:rPr>
        <w:t>Český Krumlov</w:t>
      </w:r>
    </w:p>
    <w:p w14:paraId="2631847F" w14:textId="77777777" w:rsidR="00F52B96" w:rsidRPr="004F5598" w:rsidRDefault="00F52B96" w:rsidP="00F52B96">
      <w:pPr>
        <w:ind w:left="0"/>
        <w:jc w:val="center"/>
        <w:rPr>
          <w:rFonts w:asciiTheme="minorHAnsi" w:hAnsiTheme="minorHAnsi"/>
          <w:sz w:val="24"/>
        </w:rPr>
      </w:pPr>
    </w:p>
    <w:p w14:paraId="54B4BED2" w14:textId="711FD6B1" w:rsidR="00F52B96" w:rsidRPr="004F5598" w:rsidRDefault="00F52B96" w:rsidP="004911B9">
      <w:pPr>
        <w:ind w:left="0"/>
        <w:jc w:val="center"/>
        <w:rPr>
          <w:rFonts w:asciiTheme="minorHAnsi" w:hAnsiTheme="minorHAnsi"/>
          <w:sz w:val="24"/>
        </w:rPr>
      </w:pPr>
    </w:p>
    <w:p w14:paraId="35097174" w14:textId="5DB86660" w:rsidR="00F52B96" w:rsidRPr="003724E5" w:rsidRDefault="00157F56" w:rsidP="00F52B96">
      <w:pPr>
        <w:ind w:left="0"/>
        <w:jc w:val="center"/>
        <w:rPr>
          <w:rFonts w:asciiTheme="minorHAnsi" w:hAnsiTheme="minorHAnsi" w:cstheme="minorHAnsi"/>
          <w:sz w:val="28"/>
          <w:szCs w:val="28"/>
        </w:rPr>
      </w:pPr>
      <w:r w:rsidRPr="003724E5">
        <w:rPr>
          <w:rFonts w:asciiTheme="minorHAnsi" w:hAnsiTheme="minorHAnsi" w:cstheme="minorHAnsi"/>
          <w:sz w:val="28"/>
          <w:szCs w:val="28"/>
        </w:rPr>
        <w:t xml:space="preserve">Evidenční číslo zadavatele: </w:t>
      </w:r>
      <w:r w:rsidR="009D5DDC" w:rsidRPr="003724E5">
        <w:rPr>
          <w:rFonts w:asciiTheme="minorHAnsi" w:hAnsiTheme="minorHAnsi" w:cstheme="minorHAnsi"/>
          <w:b/>
          <w:bCs/>
          <w:sz w:val="28"/>
          <w:szCs w:val="28"/>
        </w:rPr>
        <w:t>VZC</w:t>
      </w:r>
      <w:r w:rsidR="00644FDC" w:rsidRPr="003724E5">
        <w:rPr>
          <w:rFonts w:asciiTheme="minorHAnsi" w:hAnsiTheme="minorHAnsi" w:cstheme="minorHAnsi"/>
          <w:b/>
          <w:bCs/>
          <w:sz w:val="28"/>
          <w:szCs w:val="28"/>
        </w:rPr>
        <w:t>K</w:t>
      </w:r>
      <w:r w:rsidR="009D5DDC" w:rsidRPr="003724E5">
        <w:rPr>
          <w:rFonts w:asciiTheme="minorHAnsi" w:hAnsiTheme="minorHAnsi" w:cstheme="minorHAnsi"/>
          <w:sz w:val="28"/>
          <w:szCs w:val="28"/>
        </w:rPr>
        <w:t xml:space="preserve"> </w:t>
      </w:r>
      <w:r w:rsidRPr="003724E5">
        <w:rPr>
          <w:rFonts w:asciiTheme="minorHAnsi" w:hAnsiTheme="minorHAnsi" w:cstheme="minorHAnsi"/>
          <w:b/>
          <w:bCs/>
          <w:sz w:val="28"/>
          <w:szCs w:val="28"/>
        </w:rPr>
        <w:t>104/2024</w:t>
      </w:r>
    </w:p>
    <w:p w14:paraId="46524FF3" w14:textId="77777777" w:rsidR="00F52B96" w:rsidRPr="004F5598" w:rsidRDefault="00F52B96" w:rsidP="00F52B96">
      <w:pPr>
        <w:ind w:left="0"/>
        <w:jc w:val="center"/>
        <w:rPr>
          <w:rFonts w:asciiTheme="minorHAnsi" w:hAnsiTheme="minorHAnsi"/>
          <w:sz w:val="24"/>
        </w:rPr>
      </w:pPr>
    </w:p>
    <w:p w14:paraId="5ED1EAD4" w14:textId="77777777" w:rsidR="00F52B96" w:rsidRPr="004F5598" w:rsidRDefault="00F52B96" w:rsidP="00F52B96">
      <w:pPr>
        <w:ind w:left="0"/>
        <w:jc w:val="center"/>
        <w:rPr>
          <w:rFonts w:asciiTheme="minorHAnsi" w:hAnsiTheme="minorHAnsi"/>
          <w:sz w:val="24"/>
        </w:rPr>
      </w:pPr>
    </w:p>
    <w:p w14:paraId="362AA0C8" w14:textId="77777777" w:rsidR="00F52B96" w:rsidRPr="004F5598" w:rsidRDefault="00F52B96" w:rsidP="00F52B96">
      <w:pPr>
        <w:ind w:left="0"/>
        <w:jc w:val="center"/>
        <w:rPr>
          <w:rFonts w:asciiTheme="minorHAnsi" w:hAnsiTheme="minorHAnsi"/>
          <w:sz w:val="24"/>
        </w:rPr>
      </w:pPr>
    </w:p>
    <w:p w14:paraId="1C66E35D" w14:textId="77777777" w:rsidR="00F52B96" w:rsidRDefault="00F52B96" w:rsidP="00F52B96">
      <w:pPr>
        <w:ind w:left="0"/>
        <w:jc w:val="center"/>
        <w:rPr>
          <w:rFonts w:asciiTheme="minorHAnsi" w:hAnsiTheme="minorHAnsi"/>
          <w:sz w:val="24"/>
        </w:rPr>
      </w:pPr>
    </w:p>
    <w:p w14:paraId="07E227AE" w14:textId="77777777" w:rsidR="00F52B96" w:rsidRPr="004F5598" w:rsidRDefault="00F52B96" w:rsidP="00F52B96">
      <w:pPr>
        <w:rPr>
          <w:rFonts w:asciiTheme="minorHAnsi" w:hAnsiTheme="minorHAnsi"/>
        </w:rPr>
      </w:pPr>
    </w:p>
    <w:p w14:paraId="0A18E720" w14:textId="77777777" w:rsidR="00F52B96" w:rsidRDefault="00F52B96" w:rsidP="00F52B96">
      <w:pPr>
        <w:pStyle w:val="Zkladntext"/>
        <w:jc w:val="left"/>
      </w:pPr>
    </w:p>
    <w:p w14:paraId="0E2FEFEC" w14:textId="77777777" w:rsidR="003C2F65" w:rsidRDefault="003C2F65" w:rsidP="00F52B96">
      <w:pPr>
        <w:pStyle w:val="Zkladntext"/>
        <w:jc w:val="left"/>
      </w:pPr>
    </w:p>
    <w:p w14:paraId="772F3163" w14:textId="77777777" w:rsidR="003C2F65" w:rsidRDefault="003C2F65" w:rsidP="00F52B96">
      <w:pPr>
        <w:pStyle w:val="Zkladntext"/>
        <w:jc w:val="left"/>
      </w:pPr>
    </w:p>
    <w:p w14:paraId="10C9B363" w14:textId="77777777" w:rsidR="003C2F65" w:rsidRDefault="003C2F65" w:rsidP="00F52B96">
      <w:pPr>
        <w:pStyle w:val="Zkladntext"/>
        <w:jc w:val="left"/>
      </w:pPr>
    </w:p>
    <w:p w14:paraId="329553C9" w14:textId="77777777" w:rsidR="0024285A" w:rsidRDefault="0024285A" w:rsidP="00F52B96">
      <w:pPr>
        <w:pStyle w:val="Zkladntext"/>
        <w:jc w:val="left"/>
      </w:pPr>
    </w:p>
    <w:p w14:paraId="3B30A2D7" w14:textId="77777777" w:rsidR="0024285A" w:rsidRDefault="0024285A" w:rsidP="00F52B96">
      <w:pPr>
        <w:pStyle w:val="Zkladntext"/>
        <w:jc w:val="left"/>
      </w:pPr>
    </w:p>
    <w:p w14:paraId="66CBD805" w14:textId="77777777" w:rsidR="0024285A" w:rsidRDefault="0024285A" w:rsidP="00F52B96">
      <w:pPr>
        <w:pStyle w:val="Zkladntext"/>
        <w:jc w:val="left"/>
      </w:pPr>
    </w:p>
    <w:p w14:paraId="52BE0FC5" w14:textId="77777777" w:rsidR="0024285A" w:rsidRDefault="0024285A" w:rsidP="00F52B96">
      <w:pPr>
        <w:pStyle w:val="Zkladntext"/>
        <w:jc w:val="left"/>
      </w:pPr>
    </w:p>
    <w:p w14:paraId="3BAB7FAE" w14:textId="77777777" w:rsidR="0024285A" w:rsidRDefault="0024285A" w:rsidP="00F52B96">
      <w:pPr>
        <w:pStyle w:val="Zkladntext"/>
        <w:jc w:val="left"/>
      </w:pPr>
    </w:p>
    <w:p w14:paraId="75AB2153" w14:textId="77777777" w:rsidR="0024285A" w:rsidRDefault="0024285A" w:rsidP="00F52B96">
      <w:pPr>
        <w:pStyle w:val="Zkladntext"/>
        <w:jc w:val="left"/>
      </w:pPr>
    </w:p>
    <w:p w14:paraId="12255FA8" w14:textId="77777777" w:rsidR="0024285A" w:rsidRDefault="0024285A" w:rsidP="00F52B96">
      <w:pPr>
        <w:pStyle w:val="Zkladntext"/>
        <w:jc w:val="left"/>
      </w:pPr>
    </w:p>
    <w:p w14:paraId="31185848" w14:textId="77777777" w:rsidR="003C2F65" w:rsidRDefault="003C2F65" w:rsidP="00F52B96">
      <w:pPr>
        <w:pStyle w:val="Zkladntext"/>
        <w:jc w:val="left"/>
      </w:pPr>
    </w:p>
    <w:p w14:paraId="02501875" w14:textId="77777777" w:rsidR="00F52B96" w:rsidRPr="00A33FB2" w:rsidRDefault="00F52B96" w:rsidP="00C15307">
      <w:pPr>
        <w:ind w:left="0"/>
        <w:rPr>
          <w:rFonts w:asciiTheme="minorHAnsi" w:hAnsiTheme="minorHAnsi"/>
          <w:sz w:val="24"/>
        </w:rPr>
      </w:pPr>
    </w:p>
    <w:sdt>
      <w:sdtPr>
        <w:rPr>
          <w:rFonts w:ascii="Verdana" w:eastAsia="Times New Roman" w:hAnsi="Verdana" w:cs="Times New Roman"/>
          <w:b w:val="0"/>
          <w:bCs w:val="0"/>
          <w:color w:val="auto"/>
          <w:sz w:val="20"/>
          <w:szCs w:val="24"/>
          <w:lang w:eastAsia="cs-CZ"/>
        </w:rPr>
        <w:id w:val="-381326528"/>
        <w:docPartObj>
          <w:docPartGallery w:val="Table of Contents"/>
          <w:docPartUnique/>
        </w:docPartObj>
      </w:sdtPr>
      <w:sdtContent>
        <w:p w14:paraId="5F1D2EDC" w14:textId="5E624B66" w:rsidR="00FA7A88" w:rsidRPr="009B2711" w:rsidRDefault="00C15307" w:rsidP="00C15307">
          <w:pPr>
            <w:pStyle w:val="Nadpisobsahu"/>
            <w:numPr>
              <w:ilvl w:val="0"/>
              <w:numId w:val="0"/>
            </w:numPr>
            <w:ind w:left="794" w:hanging="794"/>
            <w:jc w:val="center"/>
            <w:rPr>
              <w:rFonts w:asciiTheme="minorHAnsi" w:eastAsia="Times New Roman" w:hAnsiTheme="minorHAnsi" w:cs="Times New Roman"/>
              <w:bCs w:val="0"/>
              <w:color w:val="auto"/>
              <w:lang w:eastAsia="cs-CZ"/>
            </w:rPr>
          </w:pPr>
          <w:r w:rsidRPr="009B2711">
            <w:rPr>
              <w:rFonts w:asciiTheme="minorHAnsi" w:eastAsia="Times New Roman" w:hAnsiTheme="minorHAnsi" w:cs="Times New Roman"/>
              <w:bCs w:val="0"/>
              <w:color w:val="auto"/>
              <w:lang w:eastAsia="cs-CZ"/>
            </w:rPr>
            <w:t>Obsah zadávací dokumentace:</w:t>
          </w:r>
        </w:p>
        <w:p w14:paraId="054680AE" w14:textId="2C78A8E8" w:rsidR="00034A70" w:rsidRDefault="00FA7A88" w:rsidP="004067B5">
          <w:pPr>
            <w:pStyle w:val="Obsah1"/>
            <w:spacing w:line="480" w:lineRule="auto"/>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202344542" w:history="1">
            <w:r w:rsidR="00034A70" w:rsidRPr="00C8465A">
              <w:rPr>
                <w:rStyle w:val="Hypertextovodkaz"/>
                <w:bCs/>
                <w:noProof/>
              </w:rPr>
              <w:t>1.</w:t>
            </w:r>
            <w:r w:rsidR="00034A70">
              <w:rPr>
                <w:rFonts w:asciiTheme="minorHAnsi" w:eastAsiaTheme="minorEastAsia" w:hAnsiTheme="minorHAnsi" w:cstheme="minorBidi"/>
                <w:noProof/>
                <w:kern w:val="2"/>
                <w:sz w:val="24"/>
                <w14:ligatures w14:val="standardContextual"/>
              </w:rPr>
              <w:tab/>
            </w:r>
            <w:r w:rsidR="00034A70" w:rsidRPr="00C8465A">
              <w:rPr>
                <w:rStyle w:val="Hypertextovodkaz"/>
                <w:noProof/>
              </w:rPr>
              <w:t>Informace o zadavateli</w:t>
            </w:r>
            <w:r w:rsidR="00034A70">
              <w:rPr>
                <w:noProof/>
                <w:webHidden/>
              </w:rPr>
              <w:tab/>
            </w:r>
            <w:r w:rsidR="00034A70">
              <w:rPr>
                <w:noProof/>
                <w:webHidden/>
              </w:rPr>
              <w:fldChar w:fldCharType="begin"/>
            </w:r>
            <w:r w:rsidR="00034A70">
              <w:rPr>
                <w:noProof/>
                <w:webHidden/>
              </w:rPr>
              <w:instrText xml:space="preserve"> PAGEREF _Toc202344542 \h </w:instrText>
            </w:r>
            <w:r w:rsidR="00034A70">
              <w:rPr>
                <w:noProof/>
                <w:webHidden/>
              </w:rPr>
            </w:r>
            <w:r w:rsidR="00034A70">
              <w:rPr>
                <w:noProof/>
                <w:webHidden/>
              </w:rPr>
              <w:fldChar w:fldCharType="separate"/>
            </w:r>
            <w:r w:rsidR="00F2729B">
              <w:rPr>
                <w:noProof/>
                <w:webHidden/>
              </w:rPr>
              <w:t>3</w:t>
            </w:r>
            <w:r w:rsidR="00034A70">
              <w:rPr>
                <w:noProof/>
                <w:webHidden/>
              </w:rPr>
              <w:fldChar w:fldCharType="end"/>
            </w:r>
          </w:hyperlink>
        </w:p>
        <w:p w14:paraId="7CC33945" w14:textId="63A70428"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3" w:history="1">
            <w:r w:rsidRPr="00C8465A">
              <w:rPr>
                <w:rStyle w:val="Hypertextovodkaz"/>
                <w:bCs/>
                <w:noProof/>
              </w:rPr>
              <w:t>2.</w:t>
            </w:r>
            <w:r>
              <w:rPr>
                <w:rFonts w:asciiTheme="minorHAnsi" w:eastAsiaTheme="minorEastAsia" w:hAnsiTheme="minorHAnsi" w:cstheme="minorBidi"/>
                <w:noProof/>
                <w:kern w:val="2"/>
                <w:sz w:val="24"/>
                <w14:ligatures w14:val="standardContextual"/>
              </w:rPr>
              <w:tab/>
            </w:r>
            <w:r w:rsidRPr="00C8465A">
              <w:rPr>
                <w:rStyle w:val="Hypertextovodkaz"/>
                <w:noProof/>
              </w:rPr>
              <w:t>Úvodní ustanovení</w:t>
            </w:r>
            <w:r>
              <w:rPr>
                <w:noProof/>
                <w:webHidden/>
              </w:rPr>
              <w:tab/>
            </w:r>
            <w:r>
              <w:rPr>
                <w:noProof/>
                <w:webHidden/>
              </w:rPr>
              <w:fldChar w:fldCharType="begin"/>
            </w:r>
            <w:r>
              <w:rPr>
                <w:noProof/>
                <w:webHidden/>
              </w:rPr>
              <w:instrText xml:space="preserve"> PAGEREF _Toc202344543 \h </w:instrText>
            </w:r>
            <w:r>
              <w:rPr>
                <w:noProof/>
                <w:webHidden/>
              </w:rPr>
            </w:r>
            <w:r>
              <w:rPr>
                <w:noProof/>
                <w:webHidden/>
              </w:rPr>
              <w:fldChar w:fldCharType="separate"/>
            </w:r>
            <w:r w:rsidR="00F2729B">
              <w:rPr>
                <w:noProof/>
                <w:webHidden/>
              </w:rPr>
              <w:t>3</w:t>
            </w:r>
            <w:r>
              <w:rPr>
                <w:noProof/>
                <w:webHidden/>
              </w:rPr>
              <w:fldChar w:fldCharType="end"/>
            </w:r>
          </w:hyperlink>
        </w:p>
        <w:p w14:paraId="687916C2" w14:textId="4713936C"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4" w:history="1">
            <w:r w:rsidRPr="00C8465A">
              <w:rPr>
                <w:rStyle w:val="Hypertextovodkaz"/>
                <w:bCs/>
                <w:noProof/>
              </w:rPr>
              <w:t>3.</w:t>
            </w:r>
            <w:r>
              <w:rPr>
                <w:rFonts w:asciiTheme="minorHAnsi" w:eastAsiaTheme="minorEastAsia" w:hAnsiTheme="minorHAnsi" w:cstheme="minorBidi"/>
                <w:noProof/>
                <w:kern w:val="2"/>
                <w:sz w:val="24"/>
                <w14:ligatures w14:val="standardContextual"/>
              </w:rPr>
              <w:tab/>
            </w:r>
            <w:r w:rsidRPr="00C8465A">
              <w:rPr>
                <w:rStyle w:val="Hypertextovodkaz"/>
                <w:noProof/>
              </w:rPr>
              <w:t>Vymezení předmětu plnění veřejné zakázky</w:t>
            </w:r>
            <w:r>
              <w:rPr>
                <w:noProof/>
                <w:webHidden/>
              </w:rPr>
              <w:tab/>
            </w:r>
            <w:r>
              <w:rPr>
                <w:noProof/>
                <w:webHidden/>
              </w:rPr>
              <w:fldChar w:fldCharType="begin"/>
            </w:r>
            <w:r>
              <w:rPr>
                <w:noProof/>
                <w:webHidden/>
              </w:rPr>
              <w:instrText xml:space="preserve"> PAGEREF _Toc202344544 \h </w:instrText>
            </w:r>
            <w:r>
              <w:rPr>
                <w:noProof/>
                <w:webHidden/>
              </w:rPr>
            </w:r>
            <w:r>
              <w:rPr>
                <w:noProof/>
                <w:webHidden/>
              </w:rPr>
              <w:fldChar w:fldCharType="separate"/>
            </w:r>
            <w:r w:rsidR="00F2729B">
              <w:rPr>
                <w:noProof/>
                <w:webHidden/>
              </w:rPr>
              <w:t>4</w:t>
            </w:r>
            <w:r>
              <w:rPr>
                <w:noProof/>
                <w:webHidden/>
              </w:rPr>
              <w:fldChar w:fldCharType="end"/>
            </w:r>
          </w:hyperlink>
        </w:p>
        <w:p w14:paraId="086AF2B6" w14:textId="33501525"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5" w:history="1">
            <w:r w:rsidRPr="00C8465A">
              <w:rPr>
                <w:rStyle w:val="Hypertextovodkaz"/>
                <w:bCs/>
                <w:noProof/>
              </w:rPr>
              <w:t>4.</w:t>
            </w:r>
            <w:r>
              <w:rPr>
                <w:rFonts w:asciiTheme="minorHAnsi" w:eastAsiaTheme="minorEastAsia" w:hAnsiTheme="minorHAnsi" w:cstheme="minorBidi"/>
                <w:noProof/>
                <w:kern w:val="2"/>
                <w:sz w:val="24"/>
                <w14:ligatures w14:val="standardContextual"/>
              </w:rPr>
              <w:tab/>
            </w:r>
            <w:r w:rsidRPr="00C8465A">
              <w:rPr>
                <w:rStyle w:val="Hypertextovodkaz"/>
                <w:noProof/>
              </w:rPr>
              <w:t>Doba a místo plnění</w:t>
            </w:r>
            <w:r>
              <w:rPr>
                <w:noProof/>
                <w:webHidden/>
              </w:rPr>
              <w:tab/>
            </w:r>
            <w:r>
              <w:rPr>
                <w:noProof/>
                <w:webHidden/>
              </w:rPr>
              <w:fldChar w:fldCharType="begin"/>
            </w:r>
            <w:r>
              <w:rPr>
                <w:noProof/>
                <w:webHidden/>
              </w:rPr>
              <w:instrText xml:space="preserve"> PAGEREF _Toc202344545 \h </w:instrText>
            </w:r>
            <w:r>
              <w:rPr>
                <w:noProof/>
                <w:webHidden/>
              </w:rPr>
            </w:r>
            <w:r>
              <w:rPr>
                <w:noProof/>
                <w:webHidden/>
              </w:rPr>
              <w:fldChar w:fldCharType="separate"/>
            </w:r>
            <w:r w:rsidR="00F2729B">
              <w:rPr>
                <w:noProof/>
                <w:webHidden/>
              </w:rPr>
              <w:t>4</w:t>
            </w:r>
            <w:r>
              <w:rPr>
                <w:noProof/>
                <w:webHidden/>
              </w:rPr>
              <w:fldChar w:fldCharType="end"/>
            </w:r>
          </w:hyperlink>
        </w:p>
        <w:p w14:paraId="09EDE89E" w14:textId="3D236C7D"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6" w:history="1">
            <w:r w:rsidRPr="00C8465A">
              <w:rPr>
                <w:rStyle w:val="Hypertextovodkaz"/>
                <w:bCs/>
                <w:noProof/>
              </w:rPr>
              <w:t>5.</w:t>
            </w:r>
            <w:r>
              <w:rPr>
                <w:rFonts w:asciiTheme="minorHAnsi" w:eastAsiaTheme="minorEastAsia" w:hAnsiTheme="minorHAnsi" w:cstheme="minorBidi"/>
                <w:noProof/>
                <w:kern w:val="2"/>
                <w:sz w:val="24"/>
                <w14:ligatures w14:val="standardContextual"/>
              </w:rPr>
              <w:tab/>
            </w:r>
            <w:r w:rsidRPr="00C8465A">
              <w:rPr>
                <w:rStyle w:val="Hypertextovodkaz"/>
                <w:noProof/>
              </w:rPr>
              <w:t>Obchodní a platební podmínky</w:t>
            </w:r>
            <w:r>
              <w:rPr>
                <w:noProof/>
                <w:webHidden/>
              </w:rPr>
              <w:tab/>
            </w:r>
            <w:r>
              <w:rPr>
                <w:noProof/>
                <w:webHidden/>
              </w:rPr>
              <w:fldChar w:fldCharType="begin"/>
            </w:r>
            <w:r>
              <w:rPr>
                <w:noProof/>
                <w:webHidden/>
              </w:rPr>
              <w:instrText xml:space="preserve"> PAGEREF _Toc202344546 \h </w:instrText>
            </w:r>
            <w:r>
              <w:rPr>
                <w:noProof/>
                <w:webHidden/>
              </w:rPr>
            </w:r>
            <w:r>
              <w:rPr>
                <w:noProof/>
                <w:webHidden/>
              </w:rPr>
              <w:fldChar w:fldCharType="separate"/>
            </w:r>
            <w:r w:rsidR="00F2729B">
              <w:rPr>
                <w:noProof/>
                <w:webHidden/>
              </w:rPr>
              <w:t>5</w:t>
            </w:r>
            <w:r>
              <w:rPr>
                <w:noProof/>
                <w:webHidden/>
              </w:rPr>
              <w:fldChar w:fldCharType="end"/>
            </w:r>
          </w:hyperlink>
        </w:p>
        <w:p w14:paraId="0701A73B" w14:textId="5FF1A4AA"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7" w:history="1">
            <w:r w:rsidRPr="00C8465A">
              <w:rPr>
                <w:rStyle w:val="Hypertextovodkaz"/>
                <w:bCs/>
                <w:noProof/>
              </w:rPr>
              <w:t>6.</w:t>
            </w:r>
            <w:r>
              <w:rPr>
                <w:rFonts w:asciiTheme="minorHAnsi" w:eastAsiaTheme="minorEastAsia" w:hAnsiTheme="minorHAnsi" w:cstheme="minorBidi"/>
                <w:noProof/>
                <w:kern w:val="2"/>
                <w:sz w:val="24"/>
                <w14:ligatures w14:val="standardContextual"/>
              </w:rPr>
              <w:tab/>
            </w:r>
            <w:r w:rsidRPr="00C8465A">
              <w:rPr>
                <w:rStyle w:val="Hypertextovodkaz"/>
                <w:noProof/>
              </w:rPr>
              <w:t>Požadavky na prokázání kvalifikace</w:t>
            </w:r>
            <w:r>
              <w:rPr>
                <w:noProof/>
                <w:webHidden/>
              </w:rPr>
              <w:tab/>
            </w:r>
            <w:r>
              <w:rPr>
                <w:noProof/>
                <w:webHidden/>
              </w:rPr>
              <w:fldChar w:fldCharType="begin"/>
            </w:r>
            <w:r>
              <w:rPr>
                <w:noProof/>
                <w:webHidden/>
              </w:rPr>
              <w:instrText xml:space="preserve"> PAGEREF _Toc202344547 \h </w:instrText>
            </w:r>
            <w:r>
              <w:rPr>
                <w:noProof/>
                <w:webHidden/>
              </w:rPr>
            </w:r>
            <w:r>
              <w:rPr>
                <w:noProof/>
                <w:webHidden/>
              </w:rPr>
              <w:fldChar w:fldCharType="separate"/>
            </w:r>
            <w:r w:rsidR="00F2729B">
              <w:rPr>
                <w:noProof/>
                <w:webHidden/>
              </w:rPr>
              <w:t>5</w:t>
            </w:r>
            <w:r>
              <w:rPr>
                <w:noProof/>
                <w:webHidden/>
              </w:rPr>
              <w:fldChar w:fldCharType="end"/>
            </w:r>
          </w:hyperlink>
        </w:p>
        <w:p w14:paraId="65792DE4" w14:textId="40889ABC"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8" w:history="1">
            <w:r w:rsidRPr="00C8465A">
              <w:rPr>
                <w:rStyle w:val="Hypertextovodkaz"/>
                <w:bCs/>
                <w:noProof/>
              </w:rPr>
              <w:t>7.</w:t>
            </w:r>
            <w:r>
              <w:rPr>
                <w:rFonts w:asciiTheme="minorHAnsi" w:eastAsiaTheme="minorEastAsia" w:hAnsiTheme="minorHAnsi" w:cstheme="minorBidi"/>
                <w:noProof/>
                <w:kern w:val="2"/>
                <w:sz w:val="24"/>
                <w14:ligatures w14:val="standardContextual"/>
              </w:rPr>
              <w:tab/>
            </w:r>
            <w:r w:rsidRPr="00C8465A">
              <w:rPr>
                <w:rStyle w:val="Hypertextovodkaz"/>
                <w:noProof/>
              </w:rPr>
              <w:t>Jistota a  zadávací lhůta</w:t>
            </w:r>
            <w:r>
              <w:rPr>
                <w:noProof/>
                <w:webHidden/>
              </w:rPr>
              <w:tab/>
            </w:r>
            <w:r>
              <w:rPr>
                <w:noProof/>
                <w:webHidden/>
              </w:rPr>
              <w:fldChar w:fldCharType="begin"/>
            </w:r>
            <w:r>
              <w:rPr>
                <w:noProof/>
                <w:webHidden/>
              </w:rPr>
              <w:instrText xml:space="preserve"> PAGEREF _Toc202344548 \h </w:instrText>
            </w:r>
            <w:r>
              <w:rPr>
                <w:noProof/>
                <w:webHidden/>
              </w:rPr>
            </w:r>
            <w:r>
              <w:rPr>
                <w:noProof/>
                <w:webHidden/>
              </w:rPr>
              <w:fldChar w:fldCharType="separate"/>
            </w:r>
            <w:r w:rsidR="00F2729B">
              <w:rPr>
                <w:noProof/>
                <w:webHidden/>
              </w:rPr>
              <w:t>11</w:t>
            </w:r>
            <w:r>
              <w:rPr>
                <w:noProof/>
                <w:webHidden/>
              </w:rPr>
              <w:fldChar w:fldCharType="end"/>
            </w:r>
          </w:hyperlink>
        </w:p>
        <w:p w14:paraId="74E26B27" w14:textId="7B5FE1EB"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49" w:history="1">
            <w:r w:rsidRPr="00C8465A">
              <w:rPr>
                <w:rStyle w:val="Hypertextovodkaz"/>
                <w:bCs/>
                <w:noProof/>
              </w:rPr>
              <w:t>8.</w:t>
            </w:r>
            <w:r>
              <w:rPr>
                <w:rFonts w:asciiTheme="minorHAnsi" w:eastAsiaTheme="minorEastAsia" w:hAnsiTheme="minorHAnsi" w:cstheme="minorBidi"/>
                <w:noProof/>
                <w:kern w:val="2"/>
                <w:sz w:val="24"/>
                <w14:ligatures w14:val="standardContextual"/>
              </w:rPr>
              <w:tab/>
            </w:r>
            <w:r w:rsidRPr="00C8465A">
              <w:rPr>
                <w:rStyle w:val="Hypertextovodkaz"/>
                <w:noProof/>
              </w:rPr>
              <w:t>Vysvětlení zadávací dokumentace</w:t>
            </w:r>
            <w:r>
              <w:rPr>
                <w:noProof/>
                <w:webHidden/>
              </w:rPr>
              <w:tab/>
            </w:r>
            <w:r>
              <w:rPr>
                <w:noProof/>
                <w:webHidden/>
              </w:rPr>
              <w:fldChar w:fldCharType="begin"/>
            </w:r>
            <w:r>
              <w:rPr>
                <w:noProof/>
                <w:webHidden/>
              </w:rPr>
              <w:instrText xml:space="preserve"> PAGEREF _Toc202344549 \h </w:instrText>
            </w:r>
            <w:r>
              <w:rPr>
                <w:noProof/>
                <w:webHidden/>
              </w:rPr>
            </w:r>
            <w:r>
              <w:rPr>
                <w:noProof/>
                <w:webHidden/>
              </w:rPr>
              <w:fldChar w:fldCharType="separate"/>
            </w:r>
            <w:r w:rsidR="00F2729B">
              <w:rPr>
                <w:noProof/>
                <w:webHidden/>
              </w:rPr>
              <w:t>12</w:t>
            </w:r>
            <w:r>
              <w:rPr>
                <w:noProof/>
                <w:webHidden/>
              </w:rPr>
              <w:fldChar w:fldCharType="end"/>
            </w:r>
          </w:hyperlink>
        </w:p>
        <w:p w14:paraId="2D35A384" w14:textId="28021680"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0" w:history="1">
            <w:r w:rsidRPr="00C8465A">
              <w:rPr>
                <w:rStyle w:val="Hypertextovodkaz"/>
                <w:bCs/>
                <w:noProof/>
              </w:rPr>
              <w:t>9.</w:t>
            </w:r>
            <w:r>
              <w:rPr>
                <w:rFonts w:asciiTheme="minorHAnsi" w:eastAsiaTheme="minorEastAsia" w:hAnsiTheme="minorHAnsi" w:cstheme="minorBidi"/>
                <w:noProof/>
                <w:kern w:val="2"/>
                <w:sz w:val="24"/>
                <w14:ligatures w14:val="standardContextual"/>
              </w:rPr>
              <w:tab/>
            </w:r>
            <w:r w:rsidRPr="00C8465A">
              <w:rPr>
                <w:rStyle w:val="Hypertextovodkaz"/>
                <w:noProof/>
              </w:rPr>
              <w:t>Změna nebo doplnění zadávací dokumentace</w:t>
            </w:r>
            <w:r>
              <w:rPr>
                <w:noProof/>
                <w:webHidden/>
              </w:rPr>
              <w:tab/>
            </w:r>
            <w:r>
              <w:rPr>
                <w:noProof/>
                <w:webHidden/>
              </w:rPr>
              <w:fldChar w:fldCharType="begin"/>
            </w:r>
            <w:r>
              <w:rPr>
                <w:noProof/>
                <w:webHidden/>
              </w:rPr>
              <w:instrText xml:space="preserve"> PAGEREF _Toc202344550 \h </w:instrText>
            </w:r>
            <w:r>
              <w:rPr>
                <w:noProof/>
                <w:webHidden/>
              </w:rPr>
            </w:r>
            <w:r>
              <w:rPr>
                <w:noProof/>
                <w:webHidden/>
              </w:rPr>
              <w:fldChar w:fldCharType="separate"/>
            </w:r>
            <w:r w:rsidR="00F2729B">
              <w:rPr>
                <w:noProof/>
                <w:webHidden/>
              </w:rPr>
              <w:t>12</w:t>
            </w:r>
            <w:r>
              <w:rPr>
                <w:noProof/>
                <w:webHidden/>
              </w:rPr>
              <w:fldChar w:fldCharType="end"/>
            </w:r>
          </w:hyperlink>
        </w:p>
        <w:p w14:paraId="7DCECB9A" w14:textId="1058DC9F"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1" w:history="1">
            <w:r w:rsidRPr="00C8465A">
              <w:rPr>
                <w:rStyle w:val="Hypertextovodkaz"/>
                <w:bCs/>
                <w:noProof/>
              </w:rPr>
              <w:t>10.</w:t>
            </w:r>
            <w:r>
              <w:rPr>
                <w:rFonts w:asciiTheme="minorHAnsi" w:eastAsiaTheme="minorEastAsia" w:hAnsiTheme="minorHAnsi" w:cstheme="minorBidi"/>
                <w:noProof/>
                <w:kern w:val="2"/>
                <w:sz w:val="24"/>
                <w14:ligatures w14:val="standardContextual"/>
              </w:rPr>
              <w:tab/>
            </w:r>
            <w:r w:rsidRPr="00C8465A">
              <w:rPr>
                <w:rStyle w:val="Hypertextovodkaz"/>
                <w:noProof/>
              </w:rPr>
              <w:t>Vyhrazené změny závazku ze smlouvy na veřejné zakázku</w:t>
            </w:r>
            <w:r>
              <w:rPr>
                <w:noProof/>
                <w:webHidden/>
              </w:rPr>
              <w:tab/>
            </w:r>
            <w:r>
              <w:rPr>
                <w:noProof/>
                <w:webHidden/>
              </w:rPr>
              <w:fldChar w:fldCharType="begin"/>
            </w:r>
            <w:r>
              <w:rPr>
                <w:noProof/>
                <w:webHidden/>
              </w:rPr>
              <w:instrText xml:space="preserve"> PAGEREF _Toc202344551 \h </w:instrText>
            </w:r>
            <w:r>
              <w:rPr>
                <w:noProof/>
                <w:webHidden/>
              </w:rPr>
            </w:r>
            <w:r>
              <w:rPr>
                <w:noProof/>
                <w:webHidden/>
              </w:rPr>
              <w:fldChar w:fldCharType="separate"/>
            </w:r>
            <w:r w:rsidR="00F2729B">
              <w:rPr>
                <w:noProof/>
                <w:webHidden/>
              </w:rPr>
              <w:t>13</w:t>
            </w:r>
            <w:r>
              <w:rPr>
                <w:noProof/>
                <w:webHidden/>
              </w:rPr>
              <w:fldChar w:fldCharType="end"/>
            </w:r>
          </w:hyperlink>
        </w:p>
        <w:p w14:paraId="0165CC2F" w14:textId="7B3ED2AB"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2" w:history="1">
            <w:r w:rsidRPr="00C8465A">
              <w:rPr>
                <w:rStyle w:val="Hypertextovodkaz"/>
                <w:bCs/>
                <w:noProof/>
              </w:rPr>
              <w:t>11.</w:t>
            </w:r>
            <w:r>
              <w:rPr>
                <w:rFonts w:asciiTheme="minorHAnsi" w:eastAsiaTheme="minorEastAsia" w:hAnsiTheme="minorHAnsi" w:cstheme="minorBidi"/>
                <w:noProof/>
                <w:kern w:val="2"/>
                <w:sz w:val="24"/>
                <w14:ligatures w14:val="standardContextual"/>
              </w:rPr>
              <w:tab/>
            </w:r>
            <w:r w:rsidRPr="00C8465A">
              <w:rPr>
                <w:rStyle w:val="Hypertextovodkaz"/>
                <w:noProof/>
              </w:rPr>
              <w:t>Obsah a podávání  nabídky a požadavky na její zpracování</w:t>
            </w:r>
            <w:r>
              <w:rPr>
                <w:noProof/>
                <w:webHidden/>
              </w:rPr>
              <w:tab/>
            </w:r>
            <w:r>
              <w:rPr>
                <w:noProof/>
                <w:webHidden/>
              </w:rPr>
              <w:fldChar w:fldCharType="begin"/>
            </w:r>
            <w:r>
              <w:rPr>
                <w:noProof/>
                <w:webHidden/>
              </w:rPr>
              <w:instrText xml:space="preserve"> PAGEREF _Toc202344552 \h </w:instrText>
            </w:r>
            <w:r>
              <w:rPr>
                <w:noProof/>
                <w:webHidden/>
              </w:rPr>
            </w:r>
            <w:r>
              <w:rPr>
                <w:noProof/>
                <w:webHidden/>
              </w:rPr>
              <w:fldChar w:fldCharType="separate"/>
            </w:r>
            <w:r w:rsidR="00F2729B">
              <w:rPr>
                <w:noProof/>
                <w:webHidden/>
              </w:rPr>
              <w:t>13</w:t>
            </w:r>
            <w:r>
              <w:rPr>
                <w:noProof/>
                <w:webHidden/>
              </w:rPr>
              <w:fldChar w:fldCharType="end"/>
            </w:r>
          </w:hyperlink>
        </w:p>
        <w:p w14:paraId="3956D6A8" w14:textId="071045F9"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3" w:history="1">
            <w:r w:rsidRPr="00C8465A">
              <w:rPr>
                <w:rStyle w:val="Hypertextovodkaz"/>
                <w:bCs/>
                <w:noProof/>
              </w:rPr>
              <w:t>12.</w:t>
            </w:r>
            <w:r>
              <w:rPr>
                <w:rFonts w:asciiTheme="minorHAnsi" w:eastAsiaTheme="minorEastAsia" w:hAnsiTheme="minorHAnsi" w:cstheme="minorBidi"/>
                <w:noProof/>
                <w:kern w:val="2"/>
                <w:sz w:val="24"/>
                <w14:ligatures w14:val="standardContextual"/>
              </w:rPr>
              <w:tab/>
            </w:r>
            <w:r w:rsidRPr="00C8465A">
              <w:rPr>
                <w:rStyle w:val="Hypertextovodkaz"/>
                <w:noProof/>
              </w:rPr>
              <w:t>Lhůta pro podání nabídek, otevírání nabídek</w:t>
            </w:r>
            <w:r>
              <w:rPr>
                <w:noProof/>
                <w:webHidden/>
              </w:rPr>
              <w:tab/>
            </w:r>
            <w:r>
              <w:rPr>
                <w:noProof/>
                <w:webHidden/>
              </w:rPr>
              <w:fldChar w:fldCharType="begin"/>
            </w:r>
            <w:r>
              <w:rPr>
                <w:noProof/>
                <w:webHidden/>
              </w:rPr>
              <w:instrText xml:space="preserve"> PAGEREF _Toc202344553 \h </w:instrText>
            </w:r>
            <w:r>
              <w:rPr>
                <w:noProof/>
                <w:webHidden/>
              </w:rPr>
            </w:r>
            <w:r>
              <w:rPr>
                <w:noProof/>
                <w:webHidden/>
              </w:rPr>
              <w:fldChar w:fldCharType="separate"/>
            </w:r>
            <w:r w:rsidR="00F2729B">
              <w:rPr>
                <w:noProof/>
                <w:webHidden/>
              </w:rPr>
              <w:t>15</w:t>
            </w:r>
            <w:r>
              <w:rPr>
                <w:noProof/>
                <w:webHidden/>
              </w:rPr>
              <w:fldChar w:fldCharType="end"/>
            </w:r>
          </w:hyperlink>
        </w:p>
        <w:p w14:paraId="5375AB9F" w14:textId="71E10DDD"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4" w:history="1">
            <w:r w:rsidRPr="00C8465A">
              <w:rPr>
                <w:rStyle w:val="Hypertextovodkaz"/>
                <w:bCs/>
                <w:noProof/>
              </w:rPr>
              <w:t>13.</w:t>
            </w:r>
            <w:r>
              <w:rPr>
                <w:rFonts w:asciiTheme="minorHAnsi" w:eastAsiaTheme="minorEastAsia" w:hAnsiTheme="minorHAnsi" w:cstheme="minorBidi"/>
                <w:noProof/>
                <w:kern w:val="2"/>
                <w:sz w:val="24"/>
                <w14:ligatures w14:val="standardContextual"/>
              </w:rPr>
              <w:tab/>
            </w:r>
            <w:r w:rsidRPr="00C8465A">
              <w:rPr>
                <w:rStyle w:val="Hypertextovodkaz"/>
                <w:noProof/>
              </w:rPr>
              <w:t>Hodnocení nabídek, posouzení splnění podmínek v zadávacím řízení</w:t>
            </w:r>
            <w:r>
              <w:rPr>
                <w:noProof/>
                <w:webHidden/>
              </w:rPr>
              <w:tab/>
            </w:r>
            <w:r>
              <w:rPr>
                <w:noProof/>
                <w:webHidden/>
              </w:rPr>
              <w:fldChar w:fldCharType="begin"/>
            </w:r>
            <w:r>
              <w:rPr>
                <w:noProof/>
                <w:webHidden/>
              </w:rPr>
              <w:instrText xml:space="preserve"> PAGEREF _Toc202344554 \h </w:instrText>
            </w:r>
            <w:r>
              <w:rPr>
                <w:noProof/>
                <w:webHidden/>
              </w:rPr>
            </w:r>
            <w:r>
              <w:rPr>
                <w:noProof/>
                <w:webHidden/>
              </w:rPr>
              <w:fldChar w:fldCharType="separate"/>
            </w:r>
            <w:r w:rsidR="00F2729B">
              <w:rPr>
                <w:noProof/>
                <w:webHidden/>
              </w:rPr>
              <w:t>16</w:t>
            </w:r>
            <w:r>
              <w:rPr>
                <w:noProof/>
                <w:webHidden/>
              </w:rPr>
              <w:fldChar w:fldCharType="end"/>
            </w:r>
          </w:hyperlink>
        </w:p>
        <w:p w14:paraId="6445C7BA" w14:textId="174480B7"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5" w:history="1">
            <w:r w:rsidRPr="00C8465A">
              <w:rPr>
                <w:rStyle w:val="Hypertextovodkaz"/>
                <w:bCs/>
                <w:noProof/>
              </w:rPr>
              <w:t>14.</w:t>
            </w:r>
            <w:r>
              <w:rPr>
                <w:rFonts w:asciiTheme="minorHAnsi" w:eastAsiaTheme="minorEastAsia" w:hAnsiTheme="minorHAnsi" w:cstheme="minorBidi"/>
                <w:noProof/>
                <w:kern w:val="2"/>
                <w:sz w:val="24"/>
                <w14:ligatures w14:val="standardContextual"/>
              </w:rPr>
              <w:tab/>
            </w:r>
            <w:r w:rsidRPr="00C8465A">
              <w:rPr>
                <w:rStyle w:val="Hypertextovodkaz"/>
                <w:noProof/>
              </w:rPr>
              <w:t>Rozhodnutí zadavatele o výběru nejvhodnější nabídky a jeho oznámení</w:t>
            </w:r>
            <w:r>
              <w:rPr>
                <w:noProof/>
                <w:webHidden/>
              </w:rPr>
              <w:tab/>
            </w:r>
            <w:r>
              <w:rPr>
                <w:noProof/>
                <w:webHidden/>
              </w:rPr>
              <w:fldChar w:fldCharType="begin"/>
            </w:r>
            <w:r>
              <w:rPr>
                <w:noProof/>
                <w:webHidden/>
              </w:rPr>
              <w:instrText xml:space="preserve"> PAGEREF _Toc202344555 \h </w:instrText>
            </w:r>
            <w:r>
              <w:rPr>
                <w:noProof/>
                <w:webHidden/>
              </w:rPr>
            </w:r>
            <w:r>
              <w:rPr>
                <w:noProof/>
                <w:webHidden/>
              </w:rPr>
              <w:fldChar w:fldCharType="separate"/>
            </w:r>
            <w:r w:rsidR="00F2729B">
              <w:rPr>
                <w:noProof/>
                <w:webHidden/>
              </w:rPr>
              <w:t>17</w:t>
            </w:r>
            <w:r>
              <w:rPr>
                <w:noProof/>
                <w:webHidden/>
              </w:rPr>
              <w:fldChar w:fldCharType="end"/>
            </w:r>
          </w:hyperlink>
        </w:p>
        <w:p w14:paraId="640C2A05" w14:textId="43E0F499"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6" w:history="1">
            <w:r w:rsidRPr="00C8465A">
              <w:rPr>
                <w:rStyle w:val="Hypertextovodkaz"/>
                <w:bCs/>
                <w:noProof/>
              </w:rPr>
              <w:t>15.</w:t>
            </w:r>
            <w:r>
              <w:rPr>
                <w:rFonts w:asciiTheme="minorHAnsi" w:eastAsiaTheme="minorEastAsia" w:hAnsiTheme="minorHAnsi" w:cstheme="minorBidi"/>
                <w:noProof/>
                <w:kern w:val="2"/>
                <w:sz w:val="24"/>
                <w14:ligatures w14:val="standardContextual"/>
              </w:rPr>
              <w:tab/>
            </w:r>
            <w:r w:rsidRPr="00C8465A">
              <w:rPr>
                <w:rStyle w:val="Hypertextovodkaz"/>
                <w:noProof/>
              </w:rPr>
              <w:t>Námitky a dohled na dodržováním zákona</w:t>
            </w:r>
            <w:r>
              <w:rPr>
                <w:noProof/>
                <w:webHidden/>
              </w:rPr>
              <w:tab/>
            </w:r>
            <w:r>
              <w:rPr>
                <w:noProof/>
                <w:webHidden/>
              </w:rPr>
              <w:fldChar w:fldCharType="begin"/>
            </w:r>
            <w:r>
              <w:rPr>
                <w:noProof/>
                <w:webHidden/>
              </w:rPr>
              <w:instrText xml:space="preserve"> PAGEREF _Toc202344556 \h </w:instrText>
            </w:r>
            <w:r>
              <w:rPr>
                <w:noProof/>
                <w:webHidden/>
              </w:rPr>
            </w:r>
            <w:r>
              <w:rPr>
                <w:noProof/>
                <w:webHidden/>
              </w:rPr>
              <w:fldChar w:fldCharType="separate"/>
            </w:r>
            <w:r w:rsidR="00F2729B">
              <w:rPr>
                <w:noProof/>
                <w:webHidden/>
              </w:rPr>
              <w:t>17</w:t>
            </w:r>
            <w:r>
              <w:rPr>
                <w:noProof/>
                <w:webHidden/>
              </w:rPr>
              <w:fldChar w:fldCharType="end"/>
            </w:r>
          </w:hyperlink>
        </w:p>
        <w:p w14:paraId="41B500E5" w14:textId="34B72565"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7" w:history="1">
            <w:r w:rsidRPr="00C8465A">
              <w:rPr>
                <w:rStyle w:val="Hypertextovodkaz"/>
                <w:bCs/>
                <w:noProof/>
              </w:rPr>
              <w:t>16.</w:t>
            </w:r>
            <w:r>
              <w:rPr>
                <w:rFonts w:asciiTheme="minorHAnsi" w:eastAsiaTheme="minorEastAsia" w:hAnsiTheme="minorHAnsi" w:cstheme="minorBidi"/>
                <w:noProof/>
                <w:kern w:val="2"/>
                <w:sz w:val="24"/>
                <w14:ligatures w14:val="standardContextual"/>
              </w:rPr>
              <w:tab/>
            </w:r>
            <w:r w:rsidRPr="00C8465A">
              <w:rPr>
                <w:rStyle w:val="Hypertextovodkaz"/>
                <w:noProof/>
              </w:rPr>
              <w:t>Odůvodnění dodržení zásad sociálně a environmentálně odpovědného zadávání a inovací</w:t>
            </w:r>
            <w:r>
              <w:rPr>
                <w:noProof/>
                <w:webHidden/>
              </w:rPr>
              <w:tab/>
            </w:r>
            <w:r>
              <w:rPr>
                <w:noProof/>
                <w:webHidden/>
              </w:rPr>
              <w:fldChar w:fldCharType="begin"/>
            </w:r>
            <w:r>
              <w:rPr>
                <w:noProof/>
                <w:webHidden/>
              </w:rPr>
              <w:instrText xml:space="preserve"> PAGEREF _Toc202344557 \h </w:instrText>
            </w:r>
            <w:r>
              <w:rPr>
                <w:noProof/>
                <w:webHidden/>
              </w:rPr>
            </w:r>
            <w:r>
              <w:rPr>
                <w:noProof/>
                <w:webHidden/>
              </w:rPr>
              <w:fldChar w:fldCharType="separate"/>
            </w:r>
            <w:r w:rsidR="00F2729B">
              <w:rPr>
                <w:noProof/>
                <w:webHidden/>
              </w:rPr>
              <w:t>17</w:t>
            </w:r>
            <w:r>
              <w:rPr>
                <w:noProof/>
                <w:webHidden/>
              </w:rPr>
              <w:fldChar w:fldCharType="end"/>
            </w:r>
          </w:hyperlink>
        </w:p>
        <w:p w14:paraId="57F02D6D" w14:textId="509FEE47" w:rsidR="00034A70" w:rsidRDefault="00034A70" w:rsidP="004067B5">
          <w:pPr>
            <w:pStyle w:val="Obsah1"/>
            <w:spacing w:line="480" w:lineRule="auto"/>
            <w:rPr>
              <w:rFonts w:asciiTheme="minorHAnsi" w:eastAsiaTheme="minorEastAsia" w:hAnsiTheme="minorHAnsi" w:cstheme="minorBidi"/>
              <w:noProof/>
              <w:kern w:val="2"/>
              <w:sz w:val="24"/>
              <w14:ligatures w14:val="standardContextual"/>
            </w:rPr>
          </w:pPr>
          <w:hyperlink w:anchor="_Toc202344558" w:history="1">
            <w:r w:rsidRPr="00C8465A">
              <w:rPr>
                <w:rStyle w:val="Hypertextovodkaz"/>
                <w:bCs/>
                <w:noProof/>
              </w:rPr>
              <w:t>17.</w:t>
            </w:r>
            <w:r>
              <w:rPr>
                <w:rFonts w:asciiTheme="minorHAnsi" w:eastAsiaTheme="minorEastAsia" w:hAnsiTheme="minorHAnsi" w:cstheme="minorBidi"/>
                <w:noProof/>
                <w:kern w:val="2"/>
                <w:sz w:val="24"/>
                <w14:ligatures w14:val="standardContextual"/>
              </w:rPr>
              <w:tab/>
            </w:r>
            <w:r w:rsidRPr="00C8465A">
              <w:rPr>
                <w:rStyle w:val="Hypertextovodkaz"/>
                <w:noProof/>
              </w:rPr>
              <w:t>Seznam příloh</w:t>
            </w:r>
            <w:r>
              <w:rPr>
                <w:noProof/>
                <w:webHidden/>
              </w:rPr>
              <w:tab/>
            </w:r>
            <w:r>
              <w:rPr>
                <w:noProof/>
                <w:webHidden/>
              </w:rPr>
              <w:fldChar w:fldCharType="begin"/>
            </w:r>
            <w:r>
              <w:rPr>
                <w:noProof/>
                <w:webHidden/>
              </w:rPr>
              <w:instrText xml:space="preserve"> PAGEREF _Toc202344558 \h </w:instrText>
            </w:r>
            <w:r>
              <w:rPr>
                <w:noProof/>
                <w:webHidden/>
              </w:rPr>
            </w:r>
            <w:r>
              <w:rPr>
                <w:noProof/>
                <w:webHidden/>
              </w:rPr>
              <w:fldChar w:fldCharType="separate"/>
            </w:r>
            <w:r w:rsidR="00F2729B">
              <w:rPr>
                <w:noProof/>
                <w:webHidden/>
              </w:rPr>
              <w:t>18</w:t>
            </w:r>
            <w:r>
              <w:rPr>
                <w:noProof/>
                <w:webHidden/>
              </w:rPr>
              <w:fldChar w:fldCharType="end"/>
            </w:r>
          </w:hyperlink>
        </w:p>
        <w:p w14:paraId="7D9B93AC" w14:textId="340B9F71" w:rsidR="00FA7A88" w:rsidRDefault="00FA7A88" w:rsidP="00C15307">
          <w:pPr>
            <w:tabs>
              <w:tab w:val="left" w:pos="426"/>
            </w:tabs>
            <w:spacing w:before="240"/>
          </w:pPr>
          <w:r>
            <w:rPr>
              <w:b/>
              <w:bCs/>
            </w:rPr>
            <w:fldChar w:fldCharType="end"/>
          </w:r>
        </w:p>
      </w:sdtContent>
    </w:sdt>
    <w:p w14:paraId="55C6E00C" w14:textId="77777777" w:rsidR="00F52B96" w:rsidRPr="00A33FB2" w:rsidRDefault="00F52B96" w:rsidP="00C15307">
      <w:pPr>
        <w:pStyle w:val="Obsah1"/>
        <w:spacing w:before="240"/>
        <w:rPr>
          <w:rFonts w:eastAsiaTheme="minorEastAsia" w:cstheme="minorBidi"/>
          <w:noProof/>
        </w:rPr>
      </w:pPr>
      <w:r w:rsidRPr="00A33FB2">
        <w:fldChar w:fldCharType="begin"/>
      </w:r>
      <w:r w:rsidRPr="00A33FB2">
        <w:instrText xml:space="preserve"> TOC \o "1-3" \h \z \u </w:instrText>
      </w:r>
      <w:r w:rsidRPr="00A33FB2">
        <w:fldChar w:fldCharType="separate"/>
      </w:r>
    </w:p>
    <w:p w14:paraId="2B97B162" w14:textId="165D46A8" w:rsidR="00F52B96" w:rsidRDefault="00F52B96" w:rsidP="00C15307">
      <w:pPr>
        <w:pStyle w:val="Zkladntext"/>
        <w:spacing w:before="240"/>
        <w:jc w:val="left"/>
        <w:rPr>
          <w:rFonts w:asciiTheme="minorHAnsi" w:hAnsiTheme="minorHAnsi" w:cs="Arial"/>
          <w:sz w:val="24"/>
        </w:rPr>
      </w:pPr>
      <w:r w:rsidRPr="00A33FB2">
        <w:rPr>
          <w:rFonts w:asciiTheme="minorHAnsi" w:hAnsiTheme="minorHAnsi" w:cs="Arial"/>
          <w:sz w:val="24"/>
        </w:rPr>
        <w:fldChar w:fldCharType="end"/>
      </w:r>
    </w:p>
    <w:p w14:paraId="2BEC89CF" w14:textId="77777777" w:rsidR="00EF5B60" w:rsidRDefault="00EF5B60" w:rsidP="00C15307">
      <w:pPr>
        <w:pStyle w:val="Zkladntext"/>
        <w:spacing w:before="240"/>
        <w:jc w:val="left"/>
        <w:rPr>
          <w:rFonts w:asciiTheme="minorHAnsi" w:hAnsiTheme="minorHAnsi" w:cs="Arial"/>
          <w:sz w:val="24"/>
        </w:rPr>
      </w:pPr>
    </w:p>
    <w:p w14:paraId="518A8A17" w14:textId="77777777" w:rsidR="00EF5B60" w:rsidRDefault="00EF5B60" w:rsidP="00C15307">
      <w:pPr>
        <w:pStyle w:val="Zkladntext"/>
        <w:spacing w:before="240"/>
        <w:jc w:val="left"/>
        <w:rPr>
          <w:rFonts w:asciiTheme="minorHAnsi" w:hAnsiTheme="minorHAnsi" w:cs="Arial"/>
          <w:sz w:val="24"/>
        </w:rPr>
      </w:pPr>
    </w:p>
    <w:p w14:paraId="0946BF51" w14:textId="77777777" w:rsidR="004E11AD" w:rsidRDefault="004E11AD" w:rsidP="00C15307">
      <w:pPr>
        <w:pStyle w:val="Zkladntext"/>
        <w:spacing w:before="240"/>
        <w:jc w:val="left"/>
        <w:rPr>
          <w:rFonts w:asciiTheme="minorHAnsi" w:hAnsiTheme="minorHAnsi" w:cs="Arial"/>
          <w:sz w:val="24"/>
        </w:rPr>
      </w:pPr>
    </w:p>
    <w:p w14:paraId="6E725C6E" w14:textId="77777777" w:rsidR="004E11AD" w:rsidRDefault="004E11AD" w:rsidP="00C15307">
      <w:pPr>
        <w:pStyle w:val="Zkladntext"/>
        <w:spacing w:before="240"/>
        <w:jc w:val="left"/>
        <w:rPr>
          <w:rFonts w:asciiTheme="minorHAnsi" w:hAnsiTheme="minorHAnsi" w:cs="Arial"/>
          <w:sz w:val="24"/>
        </w:rPr>
      </w:pPr>
    </w:p>
    <w:p w14:paraId="73D197F2" w14:textId="77777777" w:rsidR="00F52B96" w:rsidRDefault="00F52B96" w:rsidP="00F52B96">
      <w:pPr>
        <w:pStyle w:val="Zkladntext"/>
        <w:jc w:val="left"/>
        <w:rPr>
          <w:rFonts w:asciiTheme="minorHAnsi" w:hAnsiTheme="minorHAnsi" w:cs="Arial"/>
          <w:sz w:val="24"/>
        </w:rPr>
      </w:pPr>
    </w:p>
    <w:p w14:paraId="687D8092" w14:textId="2C7687FF" w:rsidR="00F52B96" w:rsidRPr="0067527B" w:rsidRDefault="003C2F65" w:rsidP="0067527B">
      <w:pPr>
        <w:pStyle w:val="Nadpis1"/>
        <w:numPr>
          <w:ilvl w:val="0"/>
          <w:numId w:val="21"/>
        </w:numPr>
      </w:pPr>
      <w:bookmarkStart w:id="1" w:name="_Toc202344542"/>
      <w:r w:rsidRPr="00121A67">
        <w:t>Informace</w:t>
      </w:r>
      <w:r w:rsidRPr="0015009B">
        <w:t xml:space="preserve"> o zadavateli</w:t>
      </w:r>
      <w:bookmarkStart w:id="2" w:name="_Toc396222008"/>
      <w:bookmarkEnd w:id="1"/>
    </w:p>
    <w:p w14:paraId="31BA4824" w14:textId="77777777" w:rsidR="00F52B96" w:rsidRPr="00393D47" w:rsidRDefault="00F52B96" w:rsidP="00045155">
      <w:pPr>
        <w:pStyle w:val="Odstavec1"/>
        <w:rPr>
          <w:b/>
          <w:bCs/>
        </w:rPr>
      </w:pPr>
      <w:r w:rsidRPr="00393D47">
        <w:rPr>
          <w:b/>
          <w:bCs/>
        </w:rPr>
        <w:t>Základní údaje</w:t>
      </w:r>
      <w:bookmarkEnd w:id="2"/>
      <w:r w:rsidRPr="00393D47">
        <w:rPr>
          <w:b/>
          <w:bCs/>
        </w:rPr>
        <w:t>:</w:t>
      </w:r>
    </w:p>
    <w:p w14:paraId="526E6485" w14:textId="38463FCD" w:rsidR="00F52B96" w:rsidRPr="00393D47" w:rsidRDefault="00F52B96" w:rsidP="00045155">
      <w:pPr>
        <w:widowControl w:val="0"/>
        <w:autoSpaceDE w:val="0"/>
        <w:autoSpaceDN w:val="0"/>
        <w:adjustRightInd w:val="0"/>
        <w:spacing w:line="264" w:lineRule="atLeast"/>
        <w:ind w:left="789" w:firstLine="5"/>
        <w:rPr>
          <w:rFonts w:asciiTheme="minorHAnsi" w:hAnsiTheme="minorHAnsi" w:cstheme="minorHAnsi"/>
          <w:b/>
          <w:sz w:val="24"/>
        </w:rPr>
      </w:pPr>
      <w:r w:rsidRPr="00393D47">
        <w:rPr>
          <w:rFonts w:asciiTheme="minorHAnsi" w:hAnsiTheme="minorHAnsi" w:cstheme="minorHAnsi"/>
          <w:bCs/>
          <w:sz w:val="24"/>
        </w:rPr>
        <w:t>Zadavatel:</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b/>
          <w:sz w:val="24"/>
        </w:rPr>
        <w:t xml:space="preserve">Město </w:t>
      </w:r>
      <w:r w:rsidR="00604356">
        <w:rPr>
          <w:rFonts w:asciiTheme="minorHAnsi" w:hAnsiTheme="minorHAnsi" w:cstheme="minorHAnsi"/>
          <w:b/>
          <w:sz w:val="24"/>
        </w:rPr>
        <w:t>Český Krumlov</w:t>
      </w:r>
    </w:p>
    <w:p w14:paraId="70131B2E" w14:textId="2D6CBD40" w:rsidR="00F52B96" w:rsidRPr="00393D47" w:rsidRDefault="00F52B96" w:rsidP="00604356">
      <w:pPr>
        <w:ind w:left="789" w:firstLine="5"/>
        <w:rPr>
          <w:rFonts w:asciiTheme="minorHAnsi" w:hAnsiTheme="minorHAnsi" w:cstheme="minorHAnsi"/>
          <w:sz w:val="24"/>
        </w:rPr>
      </w:pPr>
      <w:r w:rsidRPr="00393D47">
        <w:rPr>
          <w:rFonts w:asciiTheme="minorHAnsi" w:hAnsiTheme="minorHAnsi" w:cstheme="minorHAnsi"/>
          <w:bCs/>
          <w:sz w:val="24"/>
        </w:rPr>
        <w:t>Sídlo:</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00393D47">
        <w:rPr>
          <w:rFonts w:asciiTheme="minorHAnsi" w:hAnsiTheme="minorHAnsi" w:cstheme="minorHAnsi"/>
          <w:sz w:val="24"/>
        </w:rPr>
        <w:tab/>
      </w:r>
      <w:r w:rsidR="00604356" w:rsidRPr="00604356">
        <w:rPr>
          <w:rFonts w:asciiTheme="minorHAnsi" w:hAnsiTheme="minorHAnsi" w:cstheme="minorHAnsi"/>
          <w:sz w:val="24"/>
        </w:rPr>
        <w:t>náměstí Svornosti 1</w:t>
      </w:r>
      <w:r w:rsidR="00604356">
        <w:rPr>
          <w:rFonts w:asciiTheme="minorHAnsi" w:hAnsiTheme="minorHAnsi" w:cstheme="minorHAnsi"/>
          <w:sz w:val="24"/>
        </w:rPr>
        <w:t xml:space="preserve">, </w:t>
      </w:r>
      <w:r w:rsidR="00604356" w:rsidRPr="00604356">
        <w:rPr>
          <w:rFonts w:asciiTheme="minorHAnsi" w:hAnsiTheme="minorHAnsi" w:cstheme="minorHAnsi"/>
          <w:sz w:val="24"/>
        </w:rPr>
        <w:t>381 01 Český Krumlov</w:t>
      </w:r>
    </w:p>
    <w:p w14:paraId="28069DE3" w14:textId="3C6D10C6" w:rsidR="00F52B96" w:rsidRPr="00393D47" w:rsidRDefault="00F52B96" w:rsidP="00045155">
      <w:pPr>
        <w:widowControl w:val="0"/>
        <w:autoSpaceDE w:val="0"/>
        <w:autoSpaceDN w:val="0"/>
        <w:adjustRightInd w:val="0"/>
        <w:spacing w:line="264" w:lineRule="atLeast"/>
        <w:ind w:left="789" w:firstLine="5"/>
        <w:rPr>
          <w:rFonts w:asciiTheme="minorHAnsi" w:hAnsiTheme="minorHAnsi" w:cstheme="minorHAnsi"/>
          <w:sz w:val="24"/>
        </w:rPr>
      </w:pPr>
      <w:r w:rsidRPr="00393D47">
        <w:rPr>
          <w:rFonts w:asciiTheme="minorHAnsi" w:hAnsiTheme="minorHAnsi" w:cstheme="minorHAnsi"/>
          <w:sz w:val="24"/>
        </w:rPr>
        <w:t xml:space="preserve">IČ: </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00604356" w:rsidRPr="00604356">
        <w:rPr>
          <w:rFonts w:asciiTheme="minorHAnsi" w:hAnsiTheme="minorHAnsi" w:cstheme="minorHAnsi"/>
          <w:sz w:val="24"/>
        </w:rPr>
        <w:t>00245836</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p>
    <w:p w14:paraId="20E3CFC7" w14:textId="76EBF232" w:rsidR="00F52B96" w:rsidRPr="00393D47" w:rsidRDefault="00F52B96" w:rsidP="00045155">
      <w:pPr>
        <w:ind w:left="789" w:firstLine="5"/>
        <w:rPr>
          <w:rFonts w:asciiTheme="minorHAnsi" w:hAnsiTheme="minorHAnsi" w:cstheme="minorHAnsi"/>
          <w:sz w:val="24"/>
        </w:rPr>
      </w:pPr>
      <w:r w:rsidRPr="00393D47">
        <w:rPr>
          <w:rFonts w:asciiTheme="minorHAnsi" w:hAnsiTheme="minorHAnsi" w:cstheme="minorHAnsi"/>
          <w:sz w:val="24"/>
        </w:rPr>
        <w:t>DIČ:</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00604356" w:rsidRPr="00604356">
        <w:rPr>
          <w:rFonts w:asciiTheme="minorHAnsi" w:hAnsiTheme="minorHAnsi" w:cstheme="minorHAnsi"/>
          <w:sz w:val="24"/>
        </w:rPr>
        <w:t>CZ00245836</w:t>
      </w:r>
    </w:p>
    <w:p w14:paraId="5EA6D59D" w14:textId="77777777" w:rsidR="00F52B96" w:rsidRPr="00393D47" w:rsidRDefault="00F52B96" w:rsidP="00045155">
      <w:pPr>
        <w:ind w:left="789" w:firstLine="5"/>
        <w:rPr>
          <w:rFonts w:asciiTheme="minorHAnsi" w:hAnsiTheme="minorHAnsi" w:cstheme="minorHAnsi"/>
          <w:bCs/>
          <w:sz w:val="24"/>
        </w:rPr>
      </w:pPr>
      <w:r w:rsidRPr="00393D47">
        <w:rPr>
          <w:rFonts w:asciiTheme="minorHAnsi" w:hAnsiTheme="minorHAnsi" w:cstheme="minorHAnsi"/>
          <w:bCs/>
          <w:sz w:val="24"/>
        </w:rPr>
        <w:t xml:space="preserve">Osoba oprávněná </w:t>
      </w:r>
    </w:p>
    <w:p w14:paraId="415DDD73" w14:textId="7759F57D" w:rsidR="00F52B96" w:rsidRPr="00393D47" w:rsidRDefault="00F52B96" w:rsidP="00045155">
      <w:pPr>
        <w:widowControl w:val="0"/>
        <w:autoSpaceDE w:val="0"/>
        <w:autoSpaceDN w:val="0"/>
        <w:adjustRightInd w:val="0"/>
        <w:spacing w:line="264" w:lineRule="atLeast"/>
        <w:ind w:left="789" w:firstLine="5"/>
        <w:rPr>
          <w:rFonts w:asciiTheme="minorHAnsi" w:hAnsiTheme="minorHAnsi" w:cstheme="minorHAnsi"/>
          <w:caps/>
          <w:sz w:val="24"/>
        </w:rPr>
      </w:pPr>
      <w:r w:rsidRPr="00393D47">
        <w:rPr>
          <w:rFonts w:asciiTheme="minorHAnsi" w:hAnsiTheme="minorHAnsi" w:cstheme="minorHAnsi"/>
          <w:bCs/>
          <w:sz w:val="24"/>
        </w:rPr>
        <w:t>jednat za zadavatele:</w:t>
      </w:r>
      <w:r w:rsidRPr="00393D47">
        <w:rPr>
          <w:rFonts w:asciiTheme="minorHAnsi" w:hAnsiTheme="minorHAnsi" w:cstheme="minorHAnsi"/>
          <w:caps/>
          <w:sz w:val="24"/>
        </w:rPr>
        <w:tab/>
      </w:r>
      <w:r w:rsidR="009D5DDC" w:rsidRPr="009D5DDC">
        <w:rPr>
          <w:rFonts w:asciiTheme="minorHAnsi" w:hAnsiTheme="minorHAnsi" w:cstheme="minorHAnsi"/>
          <w:sz w:val="24"/>
        </w:rPr>
        <w:t>Alexandr Nogrády</w:t>
      </w:r>
      <w:r w:rsidRPr="00393D47">
        <w:rPr>
          <w:rFonts w:asciiTheme="minorHAnsi" w:hAnsiTheme="minorHAnsi" w:cstheme="minorHAnsi"/>
          <w:sz w:val="24"/>
        </w:rPr>
        <w:t>, starost</w:t>
      </w:r>
      <w:r w:rsidR="004A3C38" w:rsidRPr="00393D47">
        <w:rPr>
          <w:rFonts w:asciiTheme="minorHAnsi" w:hAnsiTheme="minorHAnsi" w:cstheme="minorHAnsi"/>
          <w:sz w:val="24"/>
        </w:rPr>
        <w:t>a</w:t>
      </w:r>
    </w:p>
    <w:p w14:paraId="16073E00" w14:textId="75132F62" w:rsidR="00AD1B23" w:rsidRDefault="00F52B96" w:rsidP="00045155">
      <w:pPr>
        <w:ind w:left="794"/>
        <w:rPr>
          <w:rFonts w:asciiTheme="minorHAnsi" w:hAnsiTheme="minorHAnsi" w:cstheme="minorHAnsi"/>
          <w:sz w:val="24"/>
        </w:rPr>
      </w:pPr>
      <w:bookmarkStart w:id="3" w:name="_Toc396222009"/>
      <w:r w:rsidRPr="00393D47">
        <w:rPr>
          <w:rFonts w:asciiTheme="minorHAnsi" w:hAnsiTheme="minorHAnsi" w:cstheme="minorHAnsi"/>
          <w:sz w:val="24"/>
        </w:rPr>
        <w:t>Adresa profilu zadavatele:</w:t>
      </w:r>
      <w:r w:rsidRPr="00393D47">
        <w:rPr>
          <w:rFonts w:asciiTheme="minorHAnsi" w:hAnsiTheme="minorHAnsi" w:cstheme="minorHAnsi"/>
          <w:sz w:val="24"/>
        </w:rPr>
        <w:tab/>
      </w:r>
      <w:hyperlink r:id="rId8" w:history="1">
        <w:r w:rsidR="00AD1B23" w:rsidRPr="007F344D">
          <w:rPr>
            <w:rStyle w:val="Hypertextovodkaz"/>
            <w:rFonts w:asciiTheme="minorHAnsi" w:hAnsiTheme="minorHAnsi" w:cstheme="minorHAnsi"/>
            <w:sz w:val="24"/>
          </w:rPr>
          <w:t>https://zakazky.ckrumlov.cz/profile_display_2.html</w:t>
        </w:r>
      </w:hyperlink>
    </w:p>
    <w:p w14:paraId="6BEC5D83" w14:textId="77777777" w:rsidR="00F52B96" w:rsidRPr="00393D47" w:rsidRDefault="00F52B96" w:rsidP="00045155">
      <w:pPr>
        <w:ind w:left="851" w:hanging="851"/>
        <w:rPr>
          <w:rFonts w:asciiTheme="minorHAnsi" w:hAnsiTheme="minorHAnsi" w:cstheme="minorHAnsi"/>
          <w:b/>
          <w:sz w:val="24"/>
        </w:rPr>
      </w:pPr>
    </w:p>
    <w:bookmarkEnd w:id="3"/>
    <w:p w14:paraId="6A164E5C" w14:textId="56C3A502" w:rsidR="00F52B96" w:rsidRPr="00604356" w:rsidRDefault="00604356" w:rsidP="00130F78">
      <w:pPr>
        <w:pStyle w:val="Odstavec1"/>
        <w:rPr>
          <w:b/>
          <w:bCs/>
        </w:rPr>
      </w:pPr>
      <w:r w:rsidRPr="00604356">
        <w:rPr>
          <w:b/>
          <w:bCs/>
        </w:rPr>
        <w:t>Smluvní zastoupení zadavatele</w:t>
      </w:r>
    </w:p>
    <w:p w14:paraId="59F19A1D" w14:textId="77777777" w:rsidR="00393D47" w:rsidRDefault="00F52B96" w:rsidP="00130F78">
      <w:pPr>
        <w:suppressAutoHyphens/>
        <w:ind w:left="789" w:firstLine="5"/>
        <w:rPr>
          <w:rFonts w:asciiTheme="minorHAnsi" w:hAnsiTheme="minorHAnsi" w:cstheme="minorHAnsi"/>
          <w:sz w:val="24"/>
          <w:lang w:eastAsia="ar-SA"/>
        </w:rPr>
      </w:pPr>
      <w:r w:rsidRPr="00393D47">
        <w:rPr>
          <w:rFonts w:asciiTheme="minorHAnsi" w:hAnsiTheme="minorHAnsi" w:cstheme="minorHAnsi"/>
          <w:sz w:val="24"/>
          <w:lang w:eastAsia="ar-SA"/>
        </w:rPr>
        <w:t>Zadavatel se nechává dle § 43 ZZVZ při výkonu práv a povinností souvisejících</w:t>
      </w:r>
    </w:p>
    <w:p w14:paraId="74C91EF2" w14:textId="7D69ABD2" w:rsidR="00F52B96" w:rsidRPr="00393D47" w:rsidRDefault="00F52B96" w:rsidP="00393D47">
      <w:pPr>
        <w:suppressAutoHyphens/>
        <w:ind w:left="1645" w:hanging="794"/>
        <w:rPr>
          <w:rFonts w:asciiTheme="minorHAnsi" w:hAnsiTheme="minorHAnsi" w:cstheme="minorHAnsi"/>
          <w:sz w:val="24"/>
          <w:lang w:eastAsia="ar-SA"/>
        </w:rPr>
      </w:pPr>
      <w:r w:rsidRPr="00393D47">
        <w:rPr>
          <w:rFonts w:asciiTheme="minorHAnsi" w:hAnsiTheme="minorHAnsi" w:cstheme="minorHAnsi"/>
          <w:sz w:val="24"/>
          <w:lang w:eastAsia="ar-SA"/>
        </w:rPr>
        <w:t xml:space="preserve">s otevřeným řízením zastoupit společností B&amp;C Dopravní systémy s.r.o. </w:t>
      </w:r>
    </w:p>
    <w:p w14:paraId="62B52FF6" w14:textId="77777777" w:rsidR="00F52B96" w:rsidRPr="00393D47" w:rsidRDefault="00F52B96" w:rsidP="00393D47">
      <w:pPr>
        <w:ind w:left="1645" w:hanging="794"/>
        <w:rPr>
          <w:rFonts w:asciiTheme="minorHAnsi" w:hAnsiTheme="minorHAnsi" w:cstheme="minorHAnsi"/>
          <w:sz w:val="24"/>
        </w:rPr>
      </w:pPr>
    </w:p>
    <w:p w14:paraId="5BFDC88E" w14:textId="7903A8BC" w:rsidR="00F52B96" w:rsidRPr="00393D47" w:rsidRDefault="00F52B96" w:rsidP="00130F78">
      <w:pPr>
        <w:ind w:left="1645" w:hanging="794"/>
        <w:rPr>
          <w:rFonts w:asciiTheme="minorHAnsi" w:hAnsiTheme="minorHAnsi" w:cstheme="minorHAnsi"/>
          <w:b/>
          <w:bCs/>
          <w:sz w:val="24"/>
        </w:rPr>
      </w:pPr>
      <w:r w:rsidRPr="00393D47">
        <w:rPr>
          <w:rFonts w:asciiTheme="minorHAnsi" w:hAnsiTheme="minorHAnsi" w:cstheme="minorHAnsi"/>
          <w:bCs/>
          <w:sz w:val="24"/>
        </w:rPr>
        <w:t>Název:</w:t>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bCs/>
          <w:sz w:val="24"/>
        </w:rPr>
        <w:tab/>
      </w:r>
      <w:bookmarkStart w:id="4" w:name="_Hlk69301351"/>
      <w:r w:rsidR="00393D47">
        <w:rPr>
          <w:rFonts w:asciiTheme="minorHAnsi" w:hAnsiTheme="minorHAnsi" w:cstheme="minorHAnsi"/>
          <w:bCs/>
          <w:sz w:val="24"/>
        </w:rPr>
        <w:tab/>
      </w:r>
      <w:r w:rsidRPr="00393D47">
        <w:rPr>
          <w:rFonts w:asciiTheme="minorHAnsi" w:hAnsiTheme="minorHAnsi" w:cstheme="minorHAnsi"/>
          <w:b/>
          <w:bCs/>
          <w:sz w:val="24"/>
          <w:lang w:eastAsia="ar-SA"/>
        </w:rPr>
        <w:t>B&amp;C Dopravní systémy s.r.o.</w:t>
      </w:r>
    </w:p>
    <w:bookmarkEnd w:id="4"/>
    <w:p w14:paraId="3203E7C6" w14:textId="1C6D3181" w:rsidR="00F52B96" w:rsidRPr="00393D47" w:rsidRDefault="00F52B96" w:rsidP="00130F78">
      <w:pPr>
        <w:ind w:left="1645" w:hanging="794"/>
        <w:rPr>
          <w:rFonts w:asciiTheme="minorHAnsi" w:hAnsiTheme="minorHAnsi" w:cstheme="minorHAnsi"/>
          <w:bCs/>
          <w:sz w:val="24"/>
        </w:rPr>
      </w:pPr>
      <w:r w:rsidRPr="00393D47">
        <w:rPr>
          <w:rFonts w:asciiTheme="minorHAnsi" w:hAnsiTheme="minorHAnsi" w:cstheme="minorHAnsi"/>
          <w:bCs/>
          <w:sz w:val="24"/>
        </w:rPr>
        <w:t>Sídlo:</w:t>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bCs/>
          <w:sz w:val="24"/>
        </w:rPr>
        <w:tab/>
      </w:r>
      <w:r w:rsidR="00393D47">
        <w:rPr>
          <w:rFonts w:asciiTheme="minorHAnsi" w:hAnsiTheme="minorHAnsi" w:cstheme="minorHAnsi"/>
          <w:bCs/>
          <w:sz w:val="24"/>
        </w:rPr>
        <w:tab/>
      </w:r>
      <w:r w:rsidRPr="00393D47">
        <w:rPr>
          <w:rFonts w:asciiTheme="minorHAnsi" w:hAnsiTheme="minorHAnsi" w:cstheme="minorHAnsi"/>
          <w:sz w:val="24"/>
          <w:lang w:eastAsia="ar-SA"/>
        </w:rPr>
        <w:t>Husova 517, 411 17 Libochovice</w:t>
      </w:r>
      <w:r w:rsidRPr="00393D47">
        <w:rPr>
          <w:rFonts w:asciiTheme="minorHAnsi" w:hAnsiTheme="minorHAnsi" w:cstheme="minorHAnsi"/>
          <w:bCs/>
          <w:sz w:val="24"/>
        </w:rPr>
        <w:tab/>
      </w:r>
      <w:r w:rsidRPr="00393D47">
        <w:rPr>
          <w:rFonts w:asciiTheme="minorHAnsi" w:hAnsiTheme="minorHAnsi" w:cstheme="minorHAnsi"/>
          <w:bCs/>
          <w:sz w:val="24"/>
        </w:rPr>
        <w:tab/>
      </w:r>
    </w:p>
    <w:p w14:paraId="5ADF57E4" w14:textId="77777777" w:rsidR="00F52B96" w:rsidRPr="00393D47" w:rsidRDefault="00F52B96" w:rsidP="00130F78">
      <w:pPr>
        <w:ind w:left="1645" w:hanging="794"/>
        <w:rPr>
          <w:rFonts w:asciiTheme="minorHAnsi" w:hAnsiTheme="minorHAnsi" w:cstheme="minorHAnsi"/>
          <w:bCs/>
          <w:sz w:val="24"/>
        </w:rPr>
      </w:pPr>
      <w:r w:rsidRPr="00393D47">
        <w:rPr>
          <w:rFonts w:asciiTheme="minorHAnsi" w:hAnsiTheme="minorHAnsi" w:cstheme="minorHAnsi"/>
          <w:bCs/>
          <w:sz w:val="24"/>
        </w:rPr>
        <w:t>IČ:</w:t>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sz w:val="24"/>
        </w:rPr>
        <w:t>28699572</w:t>
      </w:r>
    </w:p>
    <w:p w14:paraId="453BB22D" w14:textId="77777777" w:rsidR="00F52B96" w:rsidRPr="00393D47" w:rsidRDefault="00F52B96" w:rsidP="00130F78">
      <w:pPr>
        <w:ind w:left="1645" w:hanging="794"/>
        <w:rPr>
          <w:rFonts w:asciiTheme="minorHAnsi" w:hAnsiTheme="minorHAnsi" w:cstheme="minorHAnsi"/>
          <w:bCs/>
          <w:sz w:val="24"/>
        </w:rPr>
      </w:pPr>
      <w:r w:rsidRPr="00393D47">
        <w:rPr>
          <w:rFonts w:asciiTheme="minorHAnsi" w:hAnsiTheme="minorHAnsi" w:cstheme="minorHAnsi"/>
          <w:bCs/>
          <w:sz w:val="24"/>
        </w:rPr>
        <w:t>DIČ:</w:t>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bCs/>
          <w:sz w:val="24"/>
        </w:rPr>
        <w:tab/>
      </w:r>
      <w:r w:rsidRPr="00393D47">
        <w:rPr>
          <w:rFonts w:asciiTheme="minorHAnsi" w:hAnsiTheme="minorHAnsi" w:cstheme="minorHAnsi"/>
          <w:sz w:val="24"/>
        </w:rPr>
        <w:t>CZ 28699572</w:t>
      </w:r>
    </w:p>
    <w:p w14:paraId="1E2F34DA" w14:textId="77777777" w:rsidR="00F52B96" w:rsidRPr="00393D47" w:rsidRDefault="00F52B96" w:rsidP="00130F78">
      <w:pPr>
        <w:ind w:left="1645" w:hanging="794"/>
        <w:rPr>
          <w:rFonts w:asciiTheme="minorHAnsi" w:hAnsiTheme="minorHAnsi" w:cstheme="minorHAnsi"/>
          <w:bCs/>
          <w:sz w:val="24"/>
        </w:rPr>
      </w:pPr>
    </w:p>
    <w:p w14:paraId="140B5422" w14:textId="77777777" w:rsidR="00F52B96" w:rsidRPr="00393D47" w:rsidRDefault="00F52B96" w:rsidP="00130F78">
      <w:pPr>
        <w:ind w:left="1645" w:hanging="794"/>
        <w:rPr>
          <w:rFonts w:asciiTheme="minorHAnsi" w:hAnsiTheme="minorHAnsi" w:cstheme="minorHAnsi"/>
          <w:sz w:val="24"/>
        </w:rPr>
      </w:pPr>
      <w:r w:rsidRPr="00393D47">
        <w:rPr>
          <w:rFonts w:asciiTheme="minorHAnsi" w:hAnsiTheme="minorHAnsi" w:cstheme="minorHAnsi"/>
          <w:bCs/>
          <w:sz w:val="24"/>
        </w:rPr>
        <w:t>Kontaktní osoba:</w:t>
      </w:r>
      <w:r w:rsidRPr="00393D47">
        <w:rPr>
          <w:rFonts w:asciiTheme="minorHAnsi" w:hAnsiTheme="minorHAnsi" w:cstheme="minorHAnsi"/>
          <w:sz w:val="24"/>
        </w:rPr>
        <w:tab/>
      </w:r>
      <w:r w:rsidRPr="00393D47">
        <w:rPr>
          <w:rFonts w:asciiTheme="minorHAnsi" w:hAnsiTheme="minorHAnsi" w:cstheme="minorHAnsi"/>
          <w:sz w:val="24"/>
        </w:rPr>
        <w:tab/>
        <w:t>Ing. Pavel Beneš Ph.D.</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p>
    <w:p w14:paraId="11A75407" w14:textId="2F4E9773" w:rsidR="00F52B96" w:rsidRPr="00393D47" w:rsidRDefault="00F52B96" w:rsidP="00130F78">
      <w:pPr>
        <w:ind w:left="1645" w:hanging="794"/>
        <w:rPr>
          <w:rFonts w:asciiTheme="minorHAnsi" w:hAnsiTheme="minorHAnsi" w:cstheme="minorHAnsi"/>
          <w:sz w:val="24"/>
        </w:rPr>
      </w:pPr>
      <w:r w:rsidRPr="00393D47">
        <w:rPr>
          <w:rFonts w:asciiTheme="minorHAnsi" w:hAnsiTheme="minorHAnsi" w:cstheme="minorHAnsi"/>
          <w:bCs/>
          <w:sz w:val="24"/>
        </w:rPr>
        <w:t>Telefon:</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t>+420 773 924 444</w:t>
      </w:r>
    </w:p>
    <w:p w14:paraId="5B4F4272" w14:textId="37D7999E" w:rsidR="00F52B96" w:rsidRPr="00393D47" w:rsidRDefault="00F52B96" w:rsidP="00130F78">
      <w:pPr>
        <w:ind w:left="1645" w:hanging="794"/>
        <w:rPr>
          <w:rStyle w:val="Hypertextovodkaz"/>
          <w:rFonts w:asciiTheme="minorHAnsi" w:hAnsiTheme="minorHAnsi" w:cstheme="minorHAnsi"/>
          <w:sz w:val="24"/>
        </w:rPr>
      </w:pPr>
      <w:r w:rsidRPr="00393D47">
        <w:rPr>
          <w:rFonts w:asciiTheme="minorHAnsi" w:hAnsiTheme="minorHAnsi" w:cstheme="minorHAnsi"/>
          <w:sz w:val="24"/>
        </w:rPr>
        <w:t>E-mail:</w:t>
      </w:r>
      <w:r w:rsidRPr="00393D47">
        <w:rPr>
          <w:rFonts w:asciiTheme="minorHAnsi" w:hAnsiTheme="minorHAnsi" w:cstheme="minorHAnsi"/>
          <w:sz w:val="24"/>
        </w:rPr>
        <w:tab/>
      </w:r>
      <w:r w:rsidRPr="00393D47">
        <w:rPr>
          <w:rFonts w:asciiTheme="minorHAnsi" w:hAnsiTheme="minorHAnsi" w:cstheme="minorHAnsi"/>
          <w:sz w:val="24"/>
        </w:rPr>
        <w:tab/>
      </w:r>
      <w:r w:rsidRPr="00393D47">
        <w:rPr>
          <w:rFonts w:asciiTheme="minorHAnsi" w:hAnsiTheme="minorHAnsi" w:cstheme="minorHAnsi"/>
          <w:sz w:val="24"/>
        </w:rPr>
        <w:tab/>
      </w:r>
      <w:r w:rsidR="00393D47">
        <w:rPr>
          <w:rFonts w:asciiTheme="minorHAnsi" w:hAnsiTheme="minorHAnsi" w:cstheme="minorHAnsi"/>
          <w:sz w:val="24"/>
        </w:rPr>
        <w:tab/>
      </w:r>
      <w:r w:rsidRPr="00393D47">
        <w:rPr>
          <w:rFonts w:asciiTheme="minorHAnsi" w:hAnsiTheme="minorHAnsi" w:cstheme="minorHAnsi"/>
          <w:sz w:val="24"/>
        </w:rPr>
        <w:t>verejne-zakazky@bcds.cz</w:t>
      </w:r>
    </w:p>
    <w:p w14:paraId="0AB4E835" w14:textId="77777777" w:rsidR="00F52B96" w:rsidRPr="00393D47" w:rsidRDefault="00F52B96" w:rsidP="00130F78">
      <w:pPr>
        <w:ind w:left="1645" w:hanging="794"/>
        <w:rPr>
          <w:rFonts w:asciiTheme="minorHAnsi" w:hAnsiTheme="minorHAnsi" w:cstheme="minorHAnsi"/>
          <w:sz w:val="24"/>
        </w:rPr>
      </w:pPr>
      <w:r w:rsidRPr="00393D47">
        <w:rPr>
          <w:rFonts w:asciiTheme="minorHAnsi" w:hAnsiTheme="minorHAnsi" w:cstheme="minorHAnsi"/>
          <w:sz w:val="24"/>
        </w:rPr>
        <w:t>ID Datové schránky</w:t>
      </w:r>
      <w:r w:rsidRPr="00393D47">
        <w:rPr>
          <w:rFonts w:asciiTheme="minorHAnsi" w:hAnsiTheme="minorHAnsi" w:cstheme="minorHAnsi"/>
          <w:sz w:val="24"/>
        </w:rPr>
        <w:tab/>
      </w:r>
      <w:r w:rsidRPr="00393D47">
        <w:rPr>
          <w:rFonts w:asciiTheme="minorHAnsi" w:hAnsiTheme="minorHAnsi" w:cstheme="minorHAnsi"/>
          <w:sz w:val="24"/>
        </w:rPr>
        <w:tab/>
        <w:t>8mkqw47</w:t>
      </w:r>
    </w:p>
    <w:p w14:paraId="593CF618" w14:textId="77777777" w:rsidR="00F52B96" w:rsidRPr="00A33FB2" w:rsidRDefault="00F52B96" w:rsidP="00393D47">
      <w:pPr>
        <w:ind w:hanging="936"/>
        <w:rPr>
          <w:rFonts w:asciiTheme="minorHAnsi" w:hAnsiTheme="minorHAnsi"/>
          <w:sz w:val="24"/>
        </w:rPr>
      </w:pPr>
    </w:p>
    <w:p w14:paraId="00572F09" w14:textId="0372C928" w:rsidR="00F52B96" w:rsidRPr="00A33FB2" w:rsidRDefault="00EC4C33" w:rsidP="00B664E7">
      <w:pPr>
        <w:pStyle w:val="Nadpis1"/>
      </w:pPr>
      <w:bookmarkStart w:id="5" w:name="_Toc202344543"/>
      <w:r w:rsidRPr="00B664E7">
        <w:t>Úvodní</w:t>
      </w:r>
      <w:r>
        <w:t xml:space="preserve"> ustanovení</w:t>
      </w:r>
      <w:bookmarkEnd w:id="5"/>
    </w:p>
    <w:p w14:paraId="2BB41C9A" w14:textId="77777777" w:rsidR="00F52B96" w:rsidRPr="00607E22" w:rsidRDefault="00F52B96">
      <w:pPr>
        <w:pStyle w:val="Odstavecseseznamem"/>
        <w:numPr>
          <w:ilvl w:val="0"/>
          <w:numId w:val="14"/>
        </w:numPr>
        <w:ind w:left="851" w:hanging="851"/>
        <w:rPr>
          <w:rFonts w:asciiTheme="minorHAnsi" w:hAnsiTheme="minorHAnsi" w:cstheme="minorHAnsi"/>
          <w:sz w:val="24"/>
        </w:rPr>
      </w:pPr>
      <w:r w:rsidRPr="00607E22">
        <w:rPr>
          <w:rFonts w:asciiTheme="minorHAnsi" w:hAnsiTheme="minorHAnsi" w:cstheme="minorHAnsi"/>
          <w:sz w:val="24"/>
        </w:rPr>
        <w:t>Tato Zadávací dokumentace je vypracována jako podklad pro podání nabídek účastníků ve smyslu zákona č. 134/2016 Sb., o zadávání veřejných zakázek, ve znění pozdějších předpisů (dále jen „ZZVZ“). Zadávací řízení na služby je zadáno formou otevřeného řízení v nadlimitním režimu.</w:t>
      </w:r>
    </w:p>
    <w:p w14:paraId="37B9F97E" w14:textId="77777777" w:rsidR="00F52B96" w:rsidRPr="00607E22" w:rsidRDefault="00F52B96" w:rsidP="00F52B96">
      <w:pPr>
        <w:pStyle w:val="Odstavecseseznamem"/>
        <w:ind w:left="851" w:hanging="851"/>
        <w:rPr>
          <w:rFonts w:asciiTheme="minorHAnsi" w:hAnsiTheme="minorHAnsi" w:cstheme="minorHAnsi"/>
          <w:sz w:val="24"/>
        </w:rPr>
      </w:pPr>
    </w:p>
    <w:p w14:paraId="74A52BD0" w14:textId="77777777" w:rsidR="00F52B96" w:rsidRPr="00607E22" w:rsidRDefault="00F52B96">
      <w:pPr>
        <w:pStyle w:val="Odstavecseseznamem"/>
        <w:numPr>
          <w:ilvl w:val="0"/>
          <w:numId w:val="14"/>
        </w:numPr>
        <w:ind w:left="851" w:hanging="851"/>
        <w:rPr>
          <w:rFonts w:asciiTheme="minorHAnsi" w:hAnsiTheme="minorHAnsi" w:cstheme="minorHAnsi"/>
          <w:sz w:val="24"/>
        </w:rPr>
      </w:pPr>
      <w:r w:rsidRPr="00607E22">
        <w:rPr>
          <w:rFonts w:asciiTheme="minorHAnsi" w:hAnsiTheme="minorHAnsi" w:cstheme="minorHAnsi"/>
          <w:sz w:val="24"/>
        </w:rPr>
        <w:t xml:space="preserve">V souladu s § 36 odst. 4 ZZVZ zadavatel označuje osoby odlišné od zadavatele včetně níže uvedené identifikace, které se podílely na vypracování některé části zadávací dokumentace a tyto nejsou advokátem nebo daňovým poradcem: </w:t>
      </w:r>
    </w:p>
    <w:p w14:paraId="7F8ED0FB" w14:textId="77777777" w:rsidR="00F52B96" w:rsidRPr="00607E22" w:rsidRDefault="00F52B96" w:rsidP="00F52B96">
      <w:pPr>
        <w:autoSpaceDE w:val="0"/>
        <w:autoSpaceDN w:val="0"/>
        <w:adjustRightInd w:val="0"/>
        <w:ind w:left="851"/>
        <w:rPr>
          <w:rFonts w:asciiTheme="minorHAnsi" w:hAnsiTheme="minorHAnsi" w:cstheme="minorHAnsi"/>
          <w:sz w:val="24"/>
        </w:rPr>
      </w:pPr>
    </w:p>
    <w:p w14:paraId="45BA8981" w14:textId="616F3386" w:rsidR="00F52B96" w:rsidRDefault="00F52B96" w:rsidP="001A7BF5">
      <w:pPr>
        <w:autoSpaceDE w:val="0"/>
        <w:autoSpaceDN w:val="0"/>
        <w:adjustRightInd w:val="0"/>
        <w:ind w:left="851"/>
        <w:rPr>
          <w:rFonts w:asciiTheme="minorHAnsi" w:hAnsiTheme="minorHAnsi" w:cstheme="minorHAnsi"/>
          <w:sz w:val="24"/>
        </w:rPr>
      </w:pPr>
      <w:r w:rsidRPr="00607E22">
        <w:rPr>
          <w:rFonts w:asciiTheme="minorHAnsi" w:hAnsiTheme="minorHAnsi" w:cstheme="minorHAnsi"/>
          <w:sz w:val="24"/>
        </w:rPr>
        <w:t>Zadávací dokumentace byla zpracována společností B</w:t>
      </w:r>
      <w:r w:rsidRPr="00607E22">
        <w:rPr>
          <w:rFonts w:asciiTheme="minorHAnsi" w:hAnsiTheme="minorHAnsi" w:cstheme="minorHAnsi"/>
          <w:sz w:val="24"/>
          <w:lang w:eastAsia="ar-SA"/>
        </w:rPr>
        <w:t>&amp;</w:t>
      </w:r>
      <w:r w:rsidRPr="00607E22">
        <w:rPr>
          <w:rFonts w:asciiTheme="minorHAnsi" w:hAnsiTheme="minorHAnsi" w:cstheme="minorHAnsi"/>
          <w:sz w:val="24"/>
        </w:rPr>
        <w:t xml:space="preserve">C Dopravní systémy s.r.o., </w:t>
      </w:r>
      <w:r w:rsidR="00607E22">
        <w:rPr>
          <w:rFonts w:asciiTheme="minorHAnsi" w:hAnsiTheme="minorHAnsi" w:cstheme="minorHAnsi"/>
          <w:sz w:val="24"/>
        </w:rPr>
        <w:t xml:space="preserve">            </w:t>
      </w:r>
      <w:r w:rsidRPr="00607E22">
        <w:rPr>
          <w:rFonts w:asciiTheme="minorHAnsi" w:hAnsiTheme="minorHAnsi" w:cstheme="minorHAnsi"/>
          <w:sz w:val="24"/>
        </w:rPr>
        <w:t>IČ 28699572, Husova 517, 411 17 Libochovice.</w:t>
      </w:r>
    </w:p>
    <w:p w14:paraId="4F09892E" w14:textId="77777777" w:rsidR="00772075" w:rsidRDefault="00772075" w:rsidP="001A7BF5">
      <w:pPr>
        <w:autoSpaceDE w:val="0"/>
        <w:autoSpaceDN w:val="0"/>
        <w:adjustRightInd w:val="0"/>
        <w:ind w:left="851"/>
        <w:rPr>
          <w:rFonts w:asciiTheme="minorHAnsi" w:hAnsiTheme="minorHAnsi" w:cstheme="minorHAnsi"/>
          <w:sz w:val="24"/>
        </w:rPr>
      </w:pPr>
    </w:p>
    <w:p w14:paraId="32459433" w14:textId="38D18694" w:rsidR="00772075" w:rsidRPr="00607E22" w:rsidRDefault="00772075" w:rsidP="001A7BF5">
      <w:pPr>
        <w:autoSpaceDE w:val="0"/>
        <w:autoSpaceDN w:val="0"/>
        <w:adjustRightInd w:val="0"/>
        <w:ind w:left="851"/>
        <w:rPr>
          <w:rFonts w:asciiTheme="minorHAnsi" w:hAnsiTheme="minorHAnsi" w:cstheme="minorHAnsi"/>
          <w:sz w:val="24"/>
        </w:rPr>
      </w:pPr>
      <w:r>
        <w:rPr>
          <w:rFonts w:asciiTheme="minorHAnsi" w:hAnsiTheme="minorHAnsi" w:cstheme="minorHAnsi"/>
          <w:sz w:val="24"/>
        </w:rPr>
        <w:t>Na zpracování zadávací dokumentace se podílela Mgr. Jana Řehořková, advokát, sídlem Eliášova 914, 47001 Česká Lípa.</w:t>
      </w:r>
    </w:p>
    <w:p w14:paraId="266E5850" w14:textId="77777777" w:rsidR="00F52B96" w:rsidRPr="00607E22" w:rsidRDefault="00F52B96" w:rsidP="00F52B96">
      <w:pPr>
        <w:keepNext/>
        <w:widowControl w:val="0"/>
        <w:autoSpaceDE w:val="0"/>
        <w:autoSpaceDN w:val="0"/>
        <w:adjustRightInd w:val="0"/>
        <w:ind w:left="0"/>
        <w:rPr>
          <w:rFonts w:asciiTheme="minorHAnsi" w:hAnsiTheme="minorHAnsi" w:cstheme="minorHAnsi"/>
          <w:sz w:val="24"/>
        </w:rPr>
      </w:pPr>
    </w:p>
    <w:p w14:paraId="6D2A15E2" w14:textId="087AFF64" w:rsidR="00F52B96" w:rsidRPr="00772075" w:rsidRDefault="00F52B96" w:rsidP="00772075">
      <w:pPr>
        <w:pStyle w:val="Odstavecseseznamem"/>
        <w:numPr>
          <w:ilvl w:val="0"/>
          <w:numId w:val="14"/>
        </w:numPr>
        <w:ind w:left="851" w:hanging="851"/>
        <w:rPr>
          <w:rFonts w:asciiTheme="minorHAnsi" w:hAnsiTheme="minorHAnsi" w:cstheme="minorHAnsi"/>
          <w:spacing w:val="4"/>
          <w:sz w:val="24"/>
        </w:rPr>
      </w:pPr>
      <w:r w:rsidRPr="00607E22">
        <w:rPr>
          <w:rFonts w:asciiTheme="minorHAnsi" w:hAnsiTheme="minorHAnsi" w:cstheme="minorHAnsi"/>
          <w:spacing w:val="4"/>
          <w:sz w:val="24"/>
        </w:rPr>
        <w:t>Komunikace mezi zadavatelem a dodavateli v zadávacím řízení bude probíhat písemně. V případech, kdy to ZZVZ připouští, lze použít i ústní komunikaci, pokud její obsah bude v dostatečné míře zdokumentován, zejména zápisy, zvukovými nahrávkami nebo souhrny hlavních prvků komunikace.</w:t>
      </w:r>
    </w:p>
    <w:p w14:paraId="02966D07" w14:textId="1D27A037" w:rsidR="00F52B96" w:rsidRPr="00607E22" w:rsidRDefault="00F52B96">
      <w:pPr>
        <w:pStyle w:val="Odstavecseseznamem"/>
        <w:numPr>
          <w:ilvl w:val="0"/>
          <w:numId w:val="14"/>
        </w:numPr>
        <w:ind w:left="851" w:hanging="851"/>
        <w:rPr>
          <w:rFonts w:asciiTheme="minorHAnsi" w:hAnsiTheme="minorHAnsi" w:cstheme="minorHAnsi"/>
          <w:spacing w:val="4"/>
          <w:sz w:val="24"/>
        </w:rPr>
      </w:pPr>
      <w:r w:rsidRPr="00607E22">
        <w:rPr>
          <w:rFonts w:asciiTheme="minorHAnsi" w:hAnsiTheme="minorHAnsi" w:cstheme="minorHAnsi"/>
          <w:spacing w:val="4"/>
          <w:sz w:val="24"/>
        </w:rPr>
        <w:t xml:space="preserve">Veškerá písemná komunikace mezi zadavatelem a dodavateli bude probíhat elektronicky s výjimkou případů uvedených v ust. § 211 odst. 3 ZZVZ. Zadavatel upřednostňuje komunikaci prostřednictvím elektronického nástroje </w:t>
      </w:r>
      <w:r w:rsidR="00B75055" w:rsidRPr="00607E22">
        <w:rPr>
          <w:rFonts w:asciiTheme="minorHAnsi" w:hAnsiTheme="minorHAnsi" w:cstheme="minorHAnsi"/>
          <w:spacing w:val="4"/>
          <w:sz w:val="24"/>
        </w:rPr>
        <w:t>E-ZAK</w:t>
      </w:r>
      <w:r w:rsidRPr="00607E22">
        <w:rPr>
          <w:rFonts w:asciiTheme="minorHAnsi" w:hAnsiTheme="minorHAnsi" w:cstheme="minorHAnsi"/>
          <w:spacing w:val="4"/>
          <w:sz w:val="24"/>
        </w:rPr>
        <w:t>, nejsou však vyloučeny i jiné prostředky elektronické komunikace, které jsou v souladu se ZZVZ.</w:t>
      </w:r>
    </w:p>
    <w:p w14:paraId="16618F27" w14:textId="77777777" w:rsidR="00F52B96" w:rsidRPr="00607E22" w:rsidRDefault="00F52B96" w:rsidP="00607E22">
      <w:pPr>
        <w:ind w:left="0"/>
        <w:rPr>
          <w:rFonts w:asciiTheme="minorHAnsi" w:hAnsiTheme="minorHAnsi" w:cstheme="minorHAnsi"/>
          <w:spacing w:val="4"/>
          <w:sz w:val="24"/>
          <w:highlight w:val="yellow"/>
        </w:rPr>
      </w:pPr>
    </w:p>
    <w:p w14:paraId="37BD8FBA" w14:textId="366CAA11" w:rsidR="00F52B96" w:rsidRPr="00607E22" w:rsidRDefault="00F52B96">
      <w:pPr>
        <w:pStyle w:val="Odstavecseseznamem"/>
        <w:numPr>
          <w:ilvl w:val="0"/>
          <w:numId w:val="14"/>
        </w:numPr>
        <w:ind w:left="851" w:hanging="851"/>
        <w:rPr>
          <w:rFonts w:asciiTheme="minorHAnsi" w:hAnsiTheme="minorHAnsi" w:cstheme="minorHAnsi"/>
          <w:sz w:val="24"/>
        </w:rPr>
      </w:pPr>
      <w:r w:rsidRPr="00607E22">
        <w:rPr>
          <w:rFonts w:asciiTheme="minorHAnsi" w:hAnsiTheme="minorHAnsi" w:cstheme="minorHAnsi"/>
          <w:spacing w:val="4"/>
          <w:sz w:val="24"/>
        </w:rPr>
        <w:t xml:space="preserve">Zadávací dokumentace musí být chápána a vykládána s ohledem na jakékoli případné dodatky vydané v souladu s čl. 9. Zadávací dokumentace. </w:t>
      </w:r>
    </w:p>
    <w:p w14:paraId="7E3FB420" w14:textId="77777777" w:rsidR="00F52B96" w:rsidRPr="00607E22" w:rsidRDefault="00F52B96" w:rsidP="00F52B96">
      <w:pPr>
        <w:pStyle w:val="Odstavecseseznamem"/>
        <w:rPr>
          <w:rFonts w:asciiTheme="minorHAnsi" w:hAnsiTheme="minorHAnsi" w:cstheme="minorHAnsi"/>
          <w:spacing w:val="4"/>
          <w:sz w:val="24"/>
        </w:rPr>
      </w:pPr>
    </w:p>
    <w:p w14:paraId="6CEE1C7E" w14:textId="77777777" w:rsidR="00F52B96" w:rsidRPr="00607E22" w:rsidRDefault="00F52B96">
      <w:pPr>
        <w:pStyle w:val="Odstavecseseznamem"/>
        <w:numPr>
          <w:ilvl w:val="0"/>
          <w:numId w:val="14"/>
        </w:numPr>
        <w:ind w:left="851" w:hanging="851"/>
        <w:rPr>
          <w:rFonts w:asciiTheme="minorHAnsi" w:hAnsiTheme="minorHAnsi" w:cstheme="minorHAnsi"/>
          <w:sz w:val="24"/>
        </w:rPr>
      </w:pPr>
      <w:r w:rsidRPr="00607E22">
        <w:rPr>
          <w:rFonts w:asciiTheme="minorHAnsi" w:hAnsiTheme="minorHAnsi" w:cstheme="minorHAnsi"/>
          <w:spacing w:val="4"/>
          <w:sz w:val="24"/>
        </w:rPr>
        <w:t xml:space="preserve">Zadavatel neprovádí prohlídku místa plnění ve smyslu § 97 ZZVZ. </w:t>
      </w:r>
    </w:p>
    <w:p w14:paraId="737C9AB0" w14:textId="77777777" w:rsidR="00824648" w:rsidRPr="00607E22" w:rsidRDefault="00824648" w:rsidP="00824648">
      <w:pPr>
        <w:ind w:left="0"/>
        <w:rPr>
          <w:rFonts w:asciiTheme="minorHAnsi" w:hAnsiTheme="minorHAnsi" w:cstheme="minorHAnsi"/>
          <w:spacing w:val="4"/>
          <w:sz w:val="24"/>
        </w:rPr>
      </w:pPr>
      <w:bookmarkStart w:id="6" w:name="_Toc396222010"/>
    </w:p>
    <w:p w14:paraId="6C0153AB" w14:textId="0B97B004" w:rsidR="00F52B96" w:rsidRPr="00607E22" w:rsidRDefault="00F52B96">
      <w:pPr>
        <w:pStyle w:val="Odstavecseseznamem"/>
        <w:numPr>
          <w:ilvl w:val="0"/>
          <w:numId w:val="14"/>
        </w:numPr>
        <w:ind w:left="851" w:hanging="851"/>
        <w:rPr>
          <w:rFonts w:asciiTheme="minorHAnsi" w:hAnsiTheme="minorHAnsi" w:cstheme="minorHAnsi"/>
          <w:spacing w:val="4"/>
          <w:sz w:val="24"/>
        </w:rPr>
      </w:pPr>
      <w:r w:rsidRPr="00607E22">
        <w:rPr>
          <w:rFonts w:asciiTheme="minorHAnsi" w:hAnsiTheme="minorHAnsi" w:cstheme="minorHAnsi"/>
          <w:spacing w:val="4"/>
          <w:sz w:val="24"/>
        </w:rPr>
        <w:t>Kde je v této Zadávací dokumentaci uváděn dodavatel, rozumí se jím dle okolností v příslušné fázi zadávacího řízení i účastník zadávacího řízení ve smyslu ustanovení § 47 ZZVZ.</w:t>
      </w:r>
    </w:p>
    <w:p w14:paraId="55483B5B" w14:textId="77777777" w:rsidR="004B7615" w:rsidRPr="004B7615" w:rsidRDefault="004B7615" w:rsidP="004B7615">
      <w:pPr>
        <w:ind w:left="0"/>
        <w:rPr>
          <w:rFonts w:asciiTheme="minorHAnsi" w:hAnsiTheme="minorHAnsi"/>
          <w:spacing w:val="4"/>
          <w:sz w:val="24"/>
        </w:rPr>
      </w:pPr>
    </w:p>
    <w:p w14:paraId="63337D73" w14:textId="39D5088B" w:rsidR="00F52B96" w:rsidRPr="00607E22" w:rsidRDefault="00F52B96" w:rsidP="00B664E7">
      <w:pPr>
        <w:pStyle w:val="Nadpis1"/>
      </w:pPr>
      <w:bookmarkStart w:id="7" w:name="_Toc202344544"/>
      <w:r w:rsidRPr="000D22E5">
        <w:t xml:space="preserve">Vymezení </w:t>
      </w:r>
      <w:r w:rsidRPr="00B664E7">
        <w:t>předmětu</w:t>
      </w:r>
      <w:r w:rsidRPr="000D22E5">
        <w:t xml:space="preserve"> plnění veřejné zakázky</w:t>
      </w:r>
      <w:bookmarkEnd w:id="6"/>
      <w:bookmarkEnd w:id="7"/>
    </w:p>
    <w:p w14:paraId="49609ADD" w14:textId="7C157EC0" w:rsidR="00F52B96" w:rsidRPr="00F662FE" w:rsidRDefault="00F52B96">
      <w:pPr>
        <w:pStyle w:val="Odstavecseseznamem"/>
        <w:widowControl w:val="0"/>
        <w:numPr>
          <w:ilvl w:val="0"/>
          <w:numId w:val="15"/>
        </w:numPr>
        <w:autoSpaceDE w:val="0"/>
        <w:autoSpaceDN w:val="0"/>
        <w:adjustRightInd w:val="0"/>
        <w:ind w:left="851" w:hanging="851"/>
        <w:rPr>
          <w:rFonts w:asciiTheme="minorHAnsi" w:hAnsiTheme="minorHAnsi"/>
          <w:sz w:val="24"/>
        </w:rPr>
      </w:pPr>
      <w:bookmarkStart w:id="8" w:name="_Toc396222011"/>
      <w:r w:rsidRPr="00F662FE">
        <w:rPr>
          <w:rFonts w:asciiTheme="minorHAnsi" w:hAnsiTheme="minorHAnsi"/>
          <w:sz w:val="24"/>
        </w:rPr>
        <w:t xml:space="preserve">Předmětem </w:t>
      </w:r>
      <w:r w:rsidRPr="00E52979">
        <w:rPr>
          <w:rFonts w:asciiTheme="minorHAnsi" w:hAnsiTheme="minorHAnsi"/>
          <w:sz w:val="24"/>
        </w:rPr>
        <w:t xml:space="preserve">veřejné zakázky je dlouhodobé zajištění dopravní obslužnosti obvodu </w:t>
      </w:r>
      <w:r>
        <w:rPr>
          <w:rFonts w:asciiTheme="minorHAnsi" w:hAnsiTheme="minorHAnsi"/>
          <w:sz w:val="24"/>
        </w:rPr>
        <w:t xml:space="preserve">města </w:t>
      </w:r>
      <w:r w:rsidR="00AD1B23">
        <w:rPr>
          <w:rFonts w:asciiTheme="minorHAnsi" w:hAnsiTheme="minorHAnsi"/>
          <w:sz w:val="24"/>
        </w:rPr>
        <w:t>Český Krumlov</w:t>
      </w:r>
      <w:r>
        <w:rPr>
          <w:rFonts w:asciiTheme="minorHAnsi" w:hAnsiTheme="minorHAnsi"/>
          <w:sz w:val="24"/>
        </w:rPr>
        <w:t xml:space="preserve"> </w:t>
      </w:r>
      <w:r w:rsidRPr="00E52979">
        <w:rPr>
          <w:rFonts w:asciiTheme="minorHAnsi" w:hAnsiTheme="minorHAnsi"/>
          <w:sz w:val="24"/>
        </w:rPr>
        <w:t xml:space="preserve"> veřejnými</w:t>
      </w:r>
      <w:r w:rsidRPr="00F662FE">
        <w:rPr>
          <w:rFonts w:asciiTheme="minorHAnsi" w:hAnsiTheme="minorHAnsi"/>
          <w:sz w:val="24"/>
        </w:rPr>
        <w:t xml:space="preserve"> službami v přepravě cestujících v délce trvání 10 let.</w:t>
      </w:r>
    </w:p>
    <w:p w14:paraId="1A21F451" w14:textId="77777777" w:rsidR="00F52B96" w:rsidRPr="008F44FD" w:rsidRDefault="00F52B96" w:rsidP="00F52B96">
      <w:pPr>
        <w:pStyle w:val="Odstavecseseznamem"/>
        <w:ind w:left="851" w:hanging="851"/>
        <w:rPr>
          <w:rFonts w:asciiTheme="minorHAnsi" w:hAnsiTheme="minorHAnsi"/>
          <w:sz w:val="24"/>
        </w:rPr>
      </w:pPr>
    </w:p>
    <w:p w14:paraId="23A68DB6" w14:textId="77777777" w:rsidR="00F52B96" w:rsidRPr="00FA0D47" w:rsidRDefault="00F52B96" w:rsidP="00F52B96">
      <w:pPr>
        <w:ind w:left="851"/>
        <w:rPr>
          <w:rFonts w:asciiTheme="minorHAnsi" w:hAnsiTheme="minorHAnsi" w:cstheme="minorHAnsi"/>
          <w:sz w:val="24"/>
        </w:rPr>
      </w:pPr>
      <w:r w:rsidRPr="00FA0D47">
        <w:rPr>
          <w:rFonts w:asciiTheme="minorHAnsi" w:hAnsiTheme="minorHAnsi" w:cstheme="minorHAnsi"/>
          <w:sz w:val="24"/>
        </w:rPr>
        <w:t xml:space="preserve">Provoz </w:t>
      </w:r>
      <w:r w:rsidRPr="00C407AE">
        <w:rPr>
          <w:rFonts w:asciiTheme="minorHAnsi" w:hAnsiTheme="minorHAnsi" w:cstheme="minorHAnsi"/>
          <w:sz w:val="24"/>
        </w:rPr>
        <w:t>na linkách městské hromadné dopravy (MHD) bude zajištěn dle příslušných právních předpisů, zejména zákona č. 111/1994 Sb., v platném znění a vyhlášek č. 296/2010 Sb., č. 297/2010 Sb. a nařízení vlády č. 295/2010 Sb.</w:t>
      </w:r>
    </w:p>
    <w:p w14:paraId="47974121" w14:textId="77777777" w:rsidR="00F52B96" w:rsidRPr="004C3EE7" w:rsidRDefault="00F52B96" w:rsidP="004C3EE7"/>
    <w:p w14:paraId="4C52A4F4" w14:textId="7E42FC10" w:rsidR="00AD1B23" w:rsidRDefault="00AD1B23">
      <w:pPr>
        <w:pStyle w:val="Odstavecseseznamem"/>
        <w:widowControl w:val="0"/>
        <w:numPr>
          <w:ilvl w:val="0"/>
          <w:numId w:val="15"/>
        </w:numPr>
        <w:autoSpaceDE w:val="0"/>
        <w:autoSpaceDN w:val="0"/>
        <w:adjustRightInd w:val="0"/>
        <w:ind w:left="851" w:hanging="851"/>
        <w:rPr>
          <w:rFonts w:asciiTheme="minorHAnsi" w:hAnsiTheme="minorHAnsi" w:cstheme="minorHAnsi"/>
          <w:b/>
          <w:sz w:val="24"/>
        </w:rPr>
      </w:pPr>
      <w:r>
        <w:rPr>
          <w:rFonts w:asciiTheme="minorHAnsi" w:hAnsiTheme="minorHAnsi" w:cstheme="minorHAnsi"/>
          <w:b/>
          <w:sz w:val="24"/>
        </w:rPr>
        <w:t>Druh veřejné zakázky</w:t>
      </w:r>
    </w:p>
    <w:p w14:paraId="536A7567" w14:textId="2B5FD650" w:rsidR="00AD1B23" w:rsidRPr="00AD1B23" w:rsidRDefault="00AD1B23" w:rsidP="00AD1B23">
      <w:pPr>
        <w:pStyle w:val="Odstavecseseznamem"/>
        <w:widowControl w:val="0"/>
        <w:autoSpaceDE w:val="0"/>
        <w:autoSpaceDN w:val="0"/>
        <w:adjustRightInd w:val="0"/>
        <w:ind w:left="851"/>
        <w:rPr>
          <w:rFonts w:asciiTheme="minorHAnsi" w:hAnsiTheme="minorHAnsi" w:cstheme="minorHAnsi"/>
          <w:bCs/>
          <w:sz w:val="24"/>
        </w:rPr>
      </w:pPr>
      <w:r w:rsidRPr="00AD1B23">
        <w:rPr>
          <w:rFonts w:asciiTheme="minorHAnsi" w:hAnsiTheme="minorHAnsi" w:cstheme="minorHAnsi"/>
          <w:bCs/>
          <w:sz w:val="24"/>
        </w:rPr>
        <w:t>Veřejná zakázky na služby</w:t>
      </w:r>
    </w:p>
    <w:p w14:paraId="0BD07922" w14:textId="77777777" w:rsidR="00AD1B23" w:rsidRDefault="00AD1B23" w:rsidP="00AD1B23">
      <w:pPr>
        <w:pStyle w:val="Odstavecseseznamem"/>
        <w:widowControl w:val="0"/>
        <w:autoSpaceDE w:val="0"/>
        <w:autoSpaceDN w:val="0"/>
        <w:adjustRightInd w:val="0"/>
        <w:ind w:left="851"/>
        <w:rPr>
          <w:rFonts w:asciiTheme="minorHAnsi" w:hAnsiTheme="minorHAnsi" w:cstheme="minorHAnsi"/>
          <w:b/>
          <w:sz w:val="24"/>
        </w:rPr>
      </w:pPr>
    </w:p>
    <w:p w14:paraId="10AA69CE" w14:textId="1881F2F7" w:rsidR="00F52B96" w:rsidRPr="00FA0D47" w:rsidRDefault="00F52B96">
      <w:pPr>
        <w:pStyle w:val="Odstavecseseznamem"/>
        <w:widowControl w:val="0"/>
        <w:numPr>
          <w:ilvl w:val="0"/>
          <w:numId w:val="15"/>
        </w:numPr>
        <w:autoSpaceDE w:val="0"/>
        <w:autoSpaceDN w:val="0"/>
        <w:adjustRightInd w:val="0"/>
        <w:ind w:left="851" w:hanging="851"/>
        <w:rPr>
          <w:rFonts w:asciiTheme="minorHAnsi" w:hAnsiTheme="minorHAnsi" w:cstheme="minorHAnsi"/>
          <w:b/>
          <w:sz w:val="24"/>
        </w:rPr>
      </w:pPr>
      <w:r w:rsidRPr="00FA0D47">
        <w:rPr>
          <w:rFonts w:asciiTheme="minorHAnsi" w:hAnsiTheme="minorHAnsi" w:cstheme="minorHAnsi"/>
          <w:b/>
          <w:sz w:val="24"/>
        </w:rPr>
        <w:t>Klasifikace předmětu plnění veřejné zakázky</w:t>
      </w:r>
      <w:bookmarkEnd w:id="8"/>
    </w:p>
    <w:p w14:paraId="74A9BD01" w14:textId="77777777" w:rsidR="00F52B96" w:rsidRPr="006F5FDB" w:rsidRDefault="00F52B96" w:rsidP="00F52B96">
      <w:pPr>
        <w:ind w:left="851" w:hanging="148"/>
        <w:rPr>
          <w:rFonts w:asciiTheme="minorHAnsi" w:hAnsiTheme="minorHAnsi" w:cstheme="minorHAnsi"/>
          <w:sz w:val="24"/>
        </w:rPr>
      </w:pPr>
      <w:r w:rsidRPr="00FA0D47">
        <w:rPr>
          <w:rFonts w:asciiTheme="minorHAnsi" w:hAnsiTheme="minorHAnsi" w:cstheme="minorHAnsi"/>
          <w:sz w:val="24"/>
        </w:rPr>
        <w:t xml:space="preserve"> </w:t>
      </w:r>
      <w:r w:rsidRPr="00FA0D47">
        <w:rPr>
          <w:rFonts w:asciiTheme="minorHAnsi" w:hAnsiTheme="minorHAnsi" w:cstheme="minorHAnsi"/>
          <w:sz w:val="24"/>
        </w:rPr>
        <w:tab/>
      </w:r>
      <w:r w:rsidRPr="006F5FDB">
        <w:rPr>
          <w:rFonts w:asciiTheme="minorHAnsi" w:hAnsiTheme="minorHAnsi" w:cstheme="minorHAnsi"/>
          <w:sz w:val="24"/>
        </w:rPr>
        <w:t>Klasifikace předmětu plnění veřejné zakázky odpovídá položce:</w:t>
      </w:r>
    </w:p>
    <w:p w14:paraId="2EC4BFE8" w14:textId="79312960" w:rsidR="00F52B96" w:rsidRDefault="00AD1B23" w:rsidP="00F52B96">
      <w:pPr>
        <w:ind w:left="851"/>
        <w:rPr>
          <w:rFonts w:asciiTheme="minorHAnsi" w:hAnsiTheme="minorHAnsi" w:cstheme="minorHAnsi"/>
          <w:b/>
          <w:sz w:val="24"/>
        </w:rPr>
      </w:pPr>
      <w:r>
        <w:rPr>
          <w:rFonts w:asciiTheme="minorHAnsi" w:hAnsiTheme="minorHAnsi" w:cstheme="minorHAnsi"/>
          <w:sz w:val="24"/>
        </w:rPr>
        <w:t xml:space="preserve">Kód CPV </w:t>
      </w:r>
    </w:p>
    <w:p w14:paraId="2C43A98A" w14:textId="0F0BB396" w:rsidR="00AD1B23" w:rsidRPr="00AD1B23" w:rsidRDefault="00AD1B23" w:rsidP="00AD1B23">
      <w:pPr>
        <w:ind w:left="851"/>
        <w:rPr>
          <w:rFonts w:asciiTheme="minorHAnsi" w:hAnsiTheme="minorHAnsi" w:cstheme="minorHAnsi"/>
          <w:b/>
          <w:bCs/>
          <w:sz w:val="24"/>
        </w:rPr>
      </w:pPr>
      <w:r w:rsidRPr="00AD1B23">
        <w:rPr>
          <w:rFonts w:asciiTheme="minorHAnsi" w:hAnsiTheme="minorHAnsi" w:cstheme="minorHAnsi"/>
          <w:b/>
          <w:bCs/>
          <w:sz w:val="24"/>
        </w:rPr>
        <w:t xml:space="preserve">60100000-9 </w:t>
      </w:r>
      <w:r>
        <w:rPr>
          <w:rFonts w:asciiTheme="minorHAnsi" w:hAnsiTheme="minorHAnsi" w:cstheme="minorHAnsi"/>
          <w:b/>
          <w:bCs/>
          <w:sz w:val="24"/>
        </w:rPr>
        <w:tab/>
      </w:r>
      <w:r>
        <w:rPr>
          <w:rFonts w:asciiTheme="minorHAnsi" w:hAnsiTheme="minorHAnsi" w:cstheme="minorHAnsi"/>
          <w:b/>
          <w:bCs/>
          <w:sz w:val="24"/>
        </w:rPr>
        <w:tab/>
      </w:r>
      <w:r w:rsidRPr="00AD1B23">
        <w:rPr>
          <w:rFonts w:asciiTheme="minorHAnsi" w:hAnsiTheme="minorHAnsi" w:cstheme="minorHAnsi"/>
          <w:b/>
          <w:bCs/>
          <w:sz w:val="24"/>
        </w:rPr>
        <w:t xml:space="preserve">Služby silniční dopravy </w:t>
      </w:r>
    </w:p>
    <w:p w14:paraId="5DB5C00B" w14:textId="2E09B645" w:rsidR="00AD1B23" w:rsidRPr="00AD1B23" w:rsidRDefault="00AD1B23" w:rsidP="00AD1B23">
      <w:pPr>
        <w:ind w:left="851"/>
        <w:rPr>
          <w:rFonts w:asciiTheme="minorHAnsi" w:hAnsiTheme="minorHAnsi" w:cstheme="minorHAnsi"/>
          <w:b/>
          <w:bCs/>
          <w:sz w:val="24"/>
        </w:rPr>
      </w:pPr>
      <w:r w:rsidRPr="00AD1B23">
        <w:rPr>
          <w:rFonts w:asciiTheme="minorHAnsi" w:hAnsiTheme="minorHAnsi" w:cstheme="minorHAnsi"/>
          <w:b/>
          <w:bCs/>
          <w:sz w:val="24"/>
        </w:rPr>
        <w:t xml:space="preserve">60112000-6 </w:t>
      </w:r>
      <w:r>
        <w:rPr>
          <w:rFonts w:asciiTheme="minorHAnsi" w:hAnsiTheme="minorHAnsi" w:cstheme="minorHAnsi"/>
          <w:b/>
          <w:bCs/>
          <w:sz w:val="24"/>
        </w:rPr>
        <w:tab/>
      </w:r>
      <w:r>
        <w:rPr>
          <w:rFonts w:asciiTheme="minorHAnsi" w:hAnsiTheme="minorHAnsi" w:cstheme="minorHAnsi"/>
          <w:b/>
          <w:bCs/>
          <w:sz w:val="24"/>
        </w:rPr>
        <w:tab/>
      </w:r>
      <w:r w:rsidRPr="00AD1B23">
        <w:rPr>
          <w:rFonts w:asciiTheme="minorHAnsi" w:hAnsiTheme="minorHAnsi" w:cstheme="minorHAnsi"/>
          <w:b/>
          <w:bCs/>
          <w:sz w:val="24"/>
        </w:rPr>
        <w:t>Služby veřejné silniční dopravy</w:t>
      </w:r>
    </w:p>
    <w:p w14:paraId="4D02FA87" w14:textId="77777777" w:rsidR="00F52B96" w:rsidRPr="006F5FDB" w:rsidRDefault="00F52B96" w:rsidP="00F52B96">
      <w:pPr>
        <w:ind w:left="851" w:hanging="851"/>
        <w:rPr>
          <w:rFonts w:asciiTheme="minorHAnsi" w:hAnsiTheme="minorHAnsi" w:cstheme="minorHAnsi"/>
          <w:b/>
          <w:sz w:val="24"/>
        </w:rPr>
      </w:pPr>
    </w:p>
    <w:p w14:paraId="0DF0EAD7" w14:textId="0714E875" w:rsidR="00F52B96" w:rsidRPr="003D1255" w:rsidRDefault="00F52B96">
      <w:pPr>
        <w:pStyle w:val="Odstavecseseznamem"/>
        <w:widowControl w:val="0"/>
        <w:numPr>
          <w:ilvl w:val="0"/>
          <w:numId w:val="15"/>
        </w:numPr>
        <w:autoSpaceDE w:val="0"/>
        <w:autoSpaceDN w:val="0"/>
        <w:adjustRightInd w:val="0"/>
        <w:ind w:left="851" w:hanging="851"/>
        <w:rPr>
          <w:rFonts w:asciiTheme="minorHAnsi" w:hAnsiTheme="minorHAnsi" w:cstheme="minorHAnsi"/>
          <w:sz w:val="24"/>
        </w:rPr>
      </w:pPr>
      <w:r w:rsidRPr="003D1255">
        <w:rPr>
          <w:rFonts w:asciiTheme="minorHAnsi" w:hAnsiTheme="minorHAnsi" w:cstheme="minorHAnsi"/>
          <w:b/>
          <w:bCs/>
          <w:sz w:val="24"/>
        </w:rPr>
        <w:t>Předpokládaná hodnota zakázky</w:t>
      </w:r>
      <w:r w:rsidR="003D1255">
        <w:rPr>
          <w:rFonts w:asciiTheme="minorHAnsi" w:hAnsiTheme="minorHAnsi" w:cstheme="minorHAnsi"/>
          <w:sz w:val="24"/>
        </w:rPr>
        <w:t>: nebude zveřejňována</w:t>
      </w:r>
    </w:p>
    <w:p w14:paraId="0951A98A" w14:textId="77777777" w:rsidR="00F52B96" w:rsidRPr="00C407AE" w:rsidRDefault="00F52B96" w:rsidP="00F52B96">
      <w:pPr>
        <w:pStyle w:val="Odstavecseseznamem"/>
        <w:ind w:left="851" w:hanging="851"/>
        <w:rPr>
          <w:rFonts w:asciiTheme="minorHAnsi" w:hAnsiTheme="minorHAnsi" w:cstheme="minorHAnsi"/>
          <w:sz w:val="24"/>
        </w:rPr>
      </w:pPr>
    </w:p>
    <w:p w14:paraId="1C03268E" w14:textId="58BAA57A" w:rsidR="00F52B96" w:rsidRDefault="00C92EBF">
      <w:pPr>
        <w:pStyle w:val="Odstavecseseznamem"/>
        <w:widowControl w:val="0"/>
        <w:numPr>
          <w:ilvl w:val="0"/>
          <w:numId w:val="15"/>
        </w:numPr>
        <w:autoSpaceDE w:val="0"/>
        <w:autoSpaceDN w:val="0"/>
        <w:adjustRightInd w:val="0"/>
        <w:ind w:left="851" w:hanging="851"/>
        <w:rPr>
          <w:rFonts w:asciiTheme="minorHAnsi" w:hAnsiTheme="minorHAnsi"/>
          <w:sz w:val="24"/>
        </w:rPr>
      </w:pPr>
      <w:r>
        <w:rPr>
          <w:rFonts w:asciiTheme="minorHAnsi" w:hAnsiTheme="minorHAnsi"/>
          <w:sz w:val="24"/>
        </w:rPr>
        <w:t>Předmět veřejné zakázky</w:t>
      </w:r>
      <w:r w:rsidR="0067527B">
        <w:rPr>
          <w:rFonts w:asciiTheme="minorHAnsi" w:hAnsiTheme="minorHAnsi"/>
          <w:sz w:val="24"/>
        </w:rPr>
        <w:t>, včetně jejího rozsahu,</w:t>
      </w:r>
      <w:r>
        <w:rPr>
          <w:rFonts w:asciiTheme="minorHAnsi" w:hAnsiTheme="minorHAnsi"/>
          <w:sz w:val="24"/>
        </w:rPr>
        <w:t xml:space="preserve"> je blíže specifikován v Příloze č. </w:t>
      </w:r>
      <w:r w:rsidR="008E620E">
        <w:rPr>
          <w:rFonts w:asciiTheme="minorHAnsi" w:hAnsiTheme="minorHAnsi"/>
          <w:sz w:val="24"/>
        </w:rPr>
        <w:t>2</w:t>
      </w:r>
      <w:r>
        <w:rPr>
          <w:rFonts w:asciiTheme="minorHAnsi" w:hAnsiTheme="minorHAnsi"/>
          <w:sz w:val="24"/>
        </w:rPr>
        <w:t xml:space="preserve"> Zadávací dokumentace – Návrh smlouvy (včetně jejich příloh)</w:t>
      </w:r>
      <w:r w:rsidR="005C3971">
        <w:rPr>
          <w:rFonts w:asciiTheme="minorHAnsi" w:hAnsiTheme="minorHAnsi"/>
          <w:sz w:val="24"/>
        </w:rPr>
        <w:t>.</w:t>
      </w:r>
    </w:p>
    <w:p w14:paraId="09DE9AB1" w14:textId="77777777" w:rsidR="00EF5B60" w:rsidRDefault="00EF5B60" w:rsidP="00EF5B60">
      <w:pPr>
        <w:pStyle w:val="Odstavecseseznamem"/>
        <w:widowControl w:val="0"/>
        <w:autoSpaceDE w:val="0"/>
        <w:autoSpaceDN w:val="0"/>
        <w:adjustRightInd w:val="0"/>
        <w:ind w:left="851"/>
        <w:rPr>
          <w:rFonts w:asciiTheme="minorHAnsi" w:hAnsiTheme="minorHAnsi"/>
          <w:sz w:val="24"/>
        </w:rPr>
      </w:pPr>
    </w:p>
    <w:p w14:paraId="2E04F2EA" w14:textId="51AE4247" w:rsidR="00F52B96" w:rsidRPr="00607E22" w:rsidRDefault="00F52B96" w:rsidP="00B664E7">
      <w:pPr>
        <w:pStyle w:val="Nadpis1"/>
      </w:pPr>
      <w:bookmarkStart w:id="9" w:name="_Toc202344545"/>
      <w:r w:rsidRPr="00C407AE">
        <w:t xml:space="preserve">Doba a místo </w:t>
      </w:r>
      <w:r w:rsidRPr="00B664E7">
        <w:t>plnění</w:t>
      </w:r>
      <w:bookmarkEnd w:id="9"/>
    </w:p>
    <w:p w14:paraId="25C367FD" w14:textId="27BC0939" w:rsidR="00607E22" w:rsidRPr="00607E22" w:rsidRDefault="00AD1B23">
      <w:pPr>
        <w:pStyle w:val="Odstavecseseznamem"/>
        <w:numPr>
          <w:ilvl w:val="0"/>
          <w:numId w:val="7"/>
        </w:numPr>
        <w:autoSpaceDE w:val="0"/>
        <w:autoSpaceDN w:val="0"/>
        <w:adjustRightInd w:val="0"/>
        <w:ind w:left="851" w:hanging="851"/>
        <w:rPr>
          <w:rFonts w:ascii="Calibri" w:eastAsiaTheme="minorHAnsi" w:hAnsi="Calibri" w:cs="Calibri"/>
          <w:color w:val="000000"/>
          <w:sz w:val="24"/>
          <w:lang w:eastAsia="en-US"/>
        </w:rPr>
      </w:pPr>
      <w:r w:rsidRPr="00607E22">
        <w:rPr>
          <w:rFonts w:ascii="Calibri" w:eastAsiaTheme="minorHAnsi" w:hAnsi="Calibri" w:cs="Calibri"/>
          <w:color w:val="000000"/>
          <w:sz w:val="24"/>
          <w:lang w:eastAsia="en-US"/>
        </w:rPr>
        <w:t xml:space="preserve">Doba a místo plnění jsou </w:t>
      </w:r>
      <w:r w:rsidR="00C47405" w:rsidRPr="00607E22">
        <w:rPr>
          <w:rFonts w:ascii="Calibri" w:eastAsiaTheme="minorHAnsi" w:hAnsi="Calibri" w:cs="Calibri"/>
          <w:color w:val="000000"/>
          <w:sz w:val="24"/>
          <w:lang w:eastAsia="en-US"/>
        </w:rPr>
        <w:t xml:space="preserve">blíže </w:t>
      </w:r>
      <w:r w:rsidRPr="00607E22">
        <w:rPr>
          <w:rFonts w:ascii="Calibri" w:eastAsiaTheme="minorHAnsi" w:hAnsi="Calibri" w:cs="Calibri"/>
          <w:color w:val="000000"/>
          <w:sz w:val="24"/>
          <w:lang w:eastAsia="en-US"/>
        </w:rPr>
        <w:t>stanoveny v</w:t>
      </w:r>
      <w:r w:rsidR="00607E22" w:rsidRPr="00607E22">
        <w:rPr>
          <w:rFonts w:ascii="Calibri" w:eastAsiaTheme="minorHAnsi" w:hAnsi="Calibri" w:cs="Calibri"/>
          <w:color w:val="000000"/>
          <w:sz w:val="24"/>
          <w:lang w:eastAsia="en-US"/>
        </w:rPr>
        <w:t> </w:t>
      </w:r>
      <w:r w:rsidRPr="00607E22">
        <w:rPr>
          <w:rFonts w:ascii="Calibri" w:eastAsiaTheme="minorHAnsi" w:hAnsi="Calibri" w:cs="Calibri"/>
          <w:color w:val="000000"/>
          <w:sz w:val="24"/>
          <w:lang w:eastAsia="en-US"/>
        </w:rPr>
        <w:t>obchodních</w:t>
      </w:r>
      <w:r w:rsidR="00607E22" w:rsidRPr="00607E22">
        <w:rPr>
          <w:rFonts w:ascii="Calibri" w:eastAsiaTheme="minorHAnsi" w:hAnsi="Calibri" w:cs="Calibri"/>
          <w:color w:val="000000"/>
          <w:sz w:val="24"/>
          <w:lang w:eastAsia="en-US"/>
        </w:rPr>
        <w:t xml:space="preserve"> a smluvních </w:t>
      </w:r>
      <w:r w:rsidRPr="00607E22">
        <w:rPr>
          <w:rFonts w:ascii="Calibri" w:eastAsiaTheme="minorHAnsi" w:hAnsi="Calibri" w:cs="Calibri"/>
          <w:color w:val="000000"/>
          <w:sz w:val="24"/>
          <w:lang w:eastAsia="en-US"/>
        </w:rPr>
        <w:t xml:space="preserve">podmínkách (Příloha č. </w:t>
      </w:r>
      <w:r w:rsidR="00056DE4">
        <w:rPr>
          <w:rFonts w:ascii="Calibri" w:eastAsiaTheme="minorHAnsi" w:hAnsi="Calibri" w:cs="Calibri"/>
          <w:color w:val="000000"/>
          <w:sz w:val="24"/>
          <w:lang w:eastAsia="en-US"/>
        </w:rPr>
        <w:t>2</w:t>
      </w:r>
      <w:r w:rsidR="00607E22" w:rsidRPr="00607E22">
        <w:rPr>
          <w:rFonts w:ascii="Calibri" w:eastAsiaTheme="minorHAnsi" w:hAnsi="Calibri" w:cs="Calibri"/>
          <w:color w:val="000000"/>
          <w:sz w:val="24"/>
          <w:lang w:eastAsia="en-US"/>
        </w:rPr>
        <w:t xml:space="preserve"> Zadávací</w:t>
      </w:r>
      <w:r w:rsidRPr="00607E22">
        <w:rPr>
          <w:rFonts w:ascii="Calibri" w:eastAsiaTheme="minorHAnsi" w:hAnsi="Calibri" w:cs="Calibri"/>
          <w:color w:val="000000"/>
          <w:sz w:val="24"/>
          <w:lang w:eastAsia="en-US"/>
        </w:rPr>
        <w:t xml:space="preserve"> dokumentace</w:t>
      </w:r>
      <w:r w:rsidR="00607E22" w:rsidRPr="00607E22">
        <w:rPr>
          <w:rFonts w:ascii="Calibri" w:eastAsiaTheme="minorHAnsi" w:hAnsi="Calibri" w:cs="Calibri"/>
          <w:color w:val="000000"/>
          <w:sz w:val="24"/>
          <w:lang w:eastAsia="en-US"/>
        </w:rPr>
        <w:t xml:space="preserve"> – Návrh smlouvy</w:t>
      </w:r>
      <w:r w:rsidRPr="00607E22">
        <w:rPr>
          <w:rFonts w:ascii="Calibri" w:eastAsiaTheme="minorHAnsi" w:hAnsi="Calibri" w:cs="Calibri"/>
          <w:color w:val="000000"/>
          <w:sz w:val="24"/>
          <w:lang w:eastAsia="en-US"/>
        </w:rPr>
        <w:t xml:space="preserve">). </w:t>
      </w:r>
    </w:p>
    <w:p w14:paraId="445FF753" w14:textId="77777777" w:rsidR="00607E22" w:rsidRDefault="00607E22" w:rsidP="00607E22">
      <w:pPr>
        <w:pStyle w:val="Odstavecseseznamem"/>
        <w:autoSpaceDE w:val="0"/>
        <w:autoSpaceDN w:val="0"/>
        <w:adjustRightInd w:val="0"/>
        <w:ind w:left="851"/>
        <w:rPr>
          <w:rFonts w:ascii="Calibri" w:eastAsiaTheme="minorHAnsi" w:hAnsi="Calibri" w:cs="Calibri"/>
          <w:color w:val="000000"/>
          <w:sz w:val="24"/>
          <w:lang w:eastAsia="en-US"/>
        </w:rPr>
      </w:pPr>
    </w:p>
    <w:p w14:paraId="033835F0" w14:textId="4B5946BD" w:rsidR="00607E22" w:rsidRPr="00C74D1F" w:rsidRDefault="00C47405">
      <w:pPr>
        <w:pStyle w:val="Odstavecseseznamem"/>
        <w:numPr>
          <w:ilvl w:val="0"/>
          <w:numId w:val="7"/>
        </w:numPr>
        <w:autoSpaceDE w:val="0"/>
        <w:autoSpaceDN w:val="0"/>
        <w:adjustRightInd w:val="0"/>
        <w:ind w:left="851" w:hanging="851"/>
        <w:rPr>
          <w:rFonts w:ascii="Calibri" w:eastAsiaTheme="minorHAnsi" w:hAnsi="Calibri" w:cs="Calibri"/>
          <w:sz w:val="24"/>
          <w:lang w:eastAsia="en-US"/>
        </w:rPr>
      </w:pPr>
      <w:r w:rsidRPr="00607E22">
        <w:rPr>
          <w:rFonts w:asciiTheme="minorHAnsi" w:hAnsiTheme="minorHAnsi"/>
          <w:sz w:val="24"/>
        </w:rPr>
        <w:t xml:space="preserve">Smlouva bude uzavřena na </w:t>
      </w:r>
      <w:r w:rsidRPr="003D1255">
        <w:rPr>
          <w:rFonts w:asciiTheme="minorHAnsi" w:hAnsiTheme="minorHAnsi"/>
          <w:b/>
          <w:bCs/>
          <w:sz w:val="24"/>
        </w:rPr>
        <w:t>120 kalendářních měsíců</w:t>
      </w:r>
      <w:r w:rsidRPr="00607E22">
        <w:rPr>
          <w:rFonts w:asciiTheme="minorHAnsi" w:hAnsiTheme="minorHAnsi"/>
          <w:sz w:val="24"/>
        </w:rPr>
        <w:t xml:space="preserve">. Předpokládaný termín zahájení provozuj </w:t>
      </w:r>
      <w:r w:rsidRPr="00C74D1F">
        <w:rPr>
          <w:rFonts w:asciiTheme="minorHAnsi" w:hAnsiTheme="minorHAnsi"/>
          <w:sz w:val="24"/>
        </w:rPr>
        <w:t xml:space="preserve">je </w:t>
      </w:r>
      <w:r w:rsidR="00157F56" w:rsidRPr="00C74D1F">
        <w:rPr>
          <w:rFonts w:asciiTheme="minorHAnsi" w:hAnsiTheme="minorHAnsi"/>
          <w:b/>
          <w:bCs/>
          <w:sz w:val="24"/>
        </w:rPr>
        <w:t>1.1.2027</w:t>
      </w:r>
      <w:r w:rsidRPr="00C74D1F">
        <w:rPr>
          <w:rFonts w:asciiTheme="minorHAnsi" w:hAnsiTheme="minorHAnsi"/>
          <w:sz w:val="24"/>
        </w:rPr>
        <w:t>.</w:t>
      </w:r>
    </w:p>
    <w:p w14:paraId="1E79F40F" w14:textId="77777777" w:rsidR="00607E22" w:rsidRPr="00607E22" w:rsidRDefault="00607E22" w:rsidP="00607E22">
      <w:pPr>
        <w:pStyle w:val="Odstavecseseznamem"/>
        <w:rPr>
          <w:rFonts w:asciiTheme="minorHAnsi" w:hAnsiTheme="minorHAnsi"/>
          <w:sz w:val="24"/>
        </w:rPr>
      </w:pPr>
    </w:p>
    <w:p w14:paraId="1F0F74CE" w14:textId="346F3789" w:rsidR="00F52B96" w:rsidRPr="00607E22" w:rsidRDefault="00F52B96">
      <w:pPr>
        <w:pStyle w:val="Odstavecseseznamem"/>
        <w:numPr>
          <w:ilvl w:val="0"/>
          <w:numId w:val="7"/>
        </w:numPr>
        <w:autoSpaceDE w:val="0"/>
        <w:autoSpaceDN w:val="0"/>
        <w:adjustRightInd w:val="0"/>
        <w:ind w:left="851" w:hanging="851"/>
        <w:rPr>
          <w:rFonts w:ascii="Calibri" w:eastAsiaTheme="minorHAnsi" w:hAnsi="Calibri" w:cs="Calibri"/>
          <w:color w:val="000000"/>
          <w:sz w:val="24"/>
          <w:lang w:eastAsia="en-US"/>
        </w:rPr>
      </w:pPr>
      <w:r w:rsidRPr="00607E22">
        <w:rPr>
          <w:rFonts w:asciiTheme="minorHAnsi" w:hAnsiTheme="minorHAnsi"/>
          <w:sz w:val="24"/>
        </w:rPr>
        <w:t xml:space="preserve">V případě, že bude s vybraným dodavatelem uzavřena Smlouva v době kratší než </w:t>
      </w:r>
      <w:del w:id="10" w:author="Jana Řehořková" w:date="2025-07-28T08:38:00Z" w16du:dateUtc="2025-07-28T06:38:00Z">
        <w:r w:rsidR="003D1255" w:rsidDel="00882AC5">
          <w:rPr>
            <w:rFonts w:asciiTheme="minorHAnsi" w:hAnsiTheme="minorHAnsi"/>
            <w:sz w:val="24"/>
          </w:rPr>
          <w:delText>6</w:delText>
        </w:r>
        <w:r w:rsidRPr="00607E22" w:rsidDel="00882AC5">
          <w:rPr>
            <w:rFonts w:ascii="Calibri" w:hAnsi="Calibri" w:cs="Calibri"/>
            <w:sz w:val="24"/>
          </w:rPr>
          <w:delText xml:space="preserve"> </w:delText>
        </w:r>
      </w:del>
      <w:ins w:id="11" w:author="Jana Řehořková" w:date="2025-07-28T08:38:00Z" w16du:dateUtc="2025-07-28T06:38:00Z">
        <w:r w:rsidR="00882AC5">
          <w:rPr>
            <w:rFonts w:asciiTheme="minorHAnsi" w:hAnsiTheme="minorHAnsi"/>
            <w:sz w:val="24"/>
          </w:rPr>
          <w:t>12</w:t>
        </w:r>
        <w:r w:rsidR="00882AC5" w:rsidRPr="00607E22">
          <w:rPr>
            <w:rFonts w:ascii="Calibri" w:hAnsi="Calibri" w:cs="Calibri"/>
            <w:sz w:val="24"/>
          </w:rPr>
          <w:t xml:space="preserve"> </w:t>
        </w:r>
      </w:ins>
      <w:r w:rsidRPr="00607E22">
        <w:rPr>
          <w:rFonts w:ascii="Calibri" w:hAnsi="Calibri" w:cs="Calibri"/>
          <w:sz w:val="24"/>
        </w:rPr>
        <w:t xml:space="preserve">měsíců před předpokládaným zahájením plnění předmětu Veřejné zakázky, bude Doba plnění posunuta tak, aby doba od uzavření Smlouvy s vybraným dodavatelem do zahájení plnění předmětu Veřejné zakázky činila alespoň </w:t>
      </w:r>
      <w:del w:id="12" w:author="Jana Řehořková" w:date="2025-07-28T08:38:00Z" w16du:dateUtc="2025-07-28T06:38:00Z">
        <w:r w:rsidR="003D1255" w:rsidDel="00882AC5">
          <w:rPr>
            <w:rFonts w:ascii="Calibri" w:hAnsi="Calibri" w:cs="Calibri"/>
            <w:sz w:val="24"/>
          </w:rPr>
          <w:delText>6</w:delText>
        </w:r>
        <w:r w:rsidRPr="00607E22" w:rsidDel="00882AC5">
          <w:rPr>
            <w:rFonts w:ascii="Calibri" w:hAnsi="Calibri" w:cs="Calibri"/>
            <w:sz w:val="24"/>
          </w:rPr>
          <w:delText xml:space="preserve"> </w:delText>
        </w:r>
      </w:del>
      <w:ins w:id="13" w:author="Jana Řehořková" w:date="2025-07-28T08:38:00Z" w16du:dateUtc="2025-07-28T06:38:00Z">
        <w:r w:rsidR="00882AC5">
          <w:rPr>
            <w:rFonts w:ascii="Calibri" w:hAnsi="Calibri" w:cs="Calibri"/>
            <w:sz w:val="24"/>
          </w:rPr>
          <w:t>12</w:t>
        </w:r>
        <w:r w:rsidR="00882AC5" w:rsidRPr="00607E22">
          <w:rPr>
            <w:rFonts w:ascii="Calibri" w:hAnsi="Calibri" w:cs="Calibri"/>
            <w:sz w:val="24"/>
          </w:rPr>
          <w:t xml:space="preserve"> </w:t>
        </w:r>
      </w:ins>
      <w:r w:rsidRPr="00607E22">
        <w:rPr>
          <w:rFonts w:ascii="Calibri" w:hAnsi="Calibri" w:cs="Calibri"/>
          <w:sz w:val="24"/>
        </w:rPr>
        <w:t>měsíců, pokud se zadavatel s dodavatelem nedohodnou jinak, a to z toho důvodu, aby vybraný dodavatel měl dostatek času na zajištění vozidel pro účely plnění předmětu Veřejné zakázky</w:t>
      </w:r>
      <w:r w:rsidRPr="00607E22">
        <w:rPr>
          <w:rFonts w:ascii="Calibri" w:hAnsi="Calibri" w:cs="Calibri"/>
          <w:color w:val="7030A0"/>
          <w:sz w:val="24"/>
        </w:rPr>
        <w:t>.</w:t>
      </w:r>
    </w:p>
    <w:p w14:paraId="2F00D3E9" w14:textId="77777777" w:rsidR="00F52B96" w:rsidRPr="003F4633" w:rsidRDefault="00F52B96" w:rsidP="00F52B96">
      <w:pPr>
        <w:ind w:left="851" w:firstLine="1"/>
        <w:rPr>
          <w:rFonts w:asciiTheme="minorHAnsi" w:hAnsiTheme="minorHAnsi"/>
          <w:b/>
          <w:bCs/>
          <w:color w:val="7030A0"/>
          <w:sz w:val="24"/>
        </w:rPr>
      </w:pPr>
    </w:p>
    <w:p w14:paraId="00522481" w14:textId="30B8A27B" w:rsidR="00F52B96" w:rsidRPr="00607E22" w:rsidRDefault="00F52B96">
      <w:pPr>
        <w:pStyle w:val="Odstavecseseznamem"/>
        <w:numPr>
          <w:ilvl w:val="0"/>
          <w:numId w:val="7"/>
        </w:numPr>
        <w:ind w:left="851" w:hanging="851"/>
        <w:rPr>
          <w:rFonts w:asciiTheme="minorHAnsi" w:hAnsiTheme="minorHAnsi"/>
          <w:bCs/>
          <w:sz w:val="24"/>
        </w:rPr>
      </w:pPr>
      <w:r w:rsidRPr="003F4633">
        <w:rPr>
          <w:rFonts w:asciiTheme="minorHAnsi" w:hAnsiTheme="minorHAnsi"/>
          <w:b/>
          <w:sz w:val="24"/>
        </w:rPr>
        <w:t>Místo plnění veřejné zakázky</w:t>
      </w:r>
      <w:bookmarkStart w:id="14" w:name="_Toc396222020"/>
      <w:bookmarkStart w:id="15" w:name="_Toc396222013"/>
    </w:p>
    <w:p w14:paraId="6A4F0B41" w14:textId="5D181547" w:rsidR="00F52B96" w:rsidRPr="00A33FB2" w:rsidRDefault="00F52B96" w:rsidP="00607E22">
      <w:pPr>
        <w:ind w:left="851"/>
        <w:rPr>
          <w:rFonts w:asciiTheme="minorHAnsi" w:hAnsiTheme="minorHAnsi"/>
          <w:sz w:val="24"/>
        </w:rPr>
      </w:pPr>
      <w:r w:rsidRPr="008F44FD">
        <w:rPr>
          <w:rFonts w:asciiTheme="minorHAnsi" w:hAnsiTheme="minorHAnsi"/>
          <w:sz w:val="24"/>
        </w:rPr>
        <w:t xml:space="preserve">Místem plnění veřejné zakázky je územní obvod města </w:t>
      </w:r>
      <w:r w:rsidR="00C47405">
        <w:rPr>
          <w:rFonts w:asciiTheme="minorHAnsi" w:hAnsiTheme="minorHAnsi"/>
          <w:sz w:val="24"/>
        </w:rPr>
        <w:t>Český Krumlov</w:t>
      </w:r>
      <w:r w:rsidR="00C92EBF">
        <w:rPr>
          <w:rFonts w:asciiTheme="minorHAnsi" w:hAnsiTheme="minorHAnsi"/>
          <w:sz w:val="24"/>
        </w:rPr>
        <w:t>.</w:t>
      </w:r>
    </w:p>
    <w:p w14:paraId="4C128F89" w14:textId="77777777" w:rsidR="00B75055" w:rsidRDefault="00B75055" w:rsidP="00C47405">
      <w:pPr>
        <w:autoSpaceDN w:val="0"/>
        <w:ind w:left="709"/>
        <w:rPr>
          <w:rFonts w:ascii="Calibri" w:hAnsi="Calibri" w:cs="Calibri"/>
          <w:sz w:val="24"/>
        </w:rPr>
      </w:pPr>
    </w:p>
    <w:p w14:paraId="7FB13863" w14:textId="79E30FC6" w:rsidR="004C3EE7" w:rsidRDefault="00F52B96" w:rsidP="00607E22">
      <w:pPr>
        <w:autoSpaceDN w:val="0"/>
        <w:ind w:left="851"/>
        <w:rPr>
          <w:rFonts w:ascii="Calibri" w:hAnsi="Calibri" w:cs="Calibri"/>
          <w:sz w:val="24"/>
        </w:rPr>
      </w:pPr>
      <w:r w:rsidRPr="00D8021F">
        <w:rPr>
          <w:rFonts w:ascii="Calibri" w:hAnsi="Calibri" w:cs="Calibri"/>
          <w:sz w:val="24"/>
        </w:rPr>
        <w:t xml:space="preserve">Podrobnější vymezení místa plnění vyplývá z Vymezení linek a spojů, </w:t>
      </w:r>
      <w:r w:rsidR="00B75055">
        <w:rPr>
          <w:rFonts w:ascii="Calibri" w:hAnsi="Calibri" w:cs="Calibri"/>
          <w:sz w:val="24"/>
        </w:rPr>
        <w:t xml:space="preserve">které součástí Přílohy č. </w:t>
      </w:r>
      <w:r w:rsidR="009D0B1B">
        <w:rPr>
          <w:rFonts w:ascii="Calibri" w:hAnsi="Calibri" w:cs="Calibri"/>
          <w:sz w:val="24"/>
        </w:rPr>
        <w:t>2</w:t>
      </w:r>
      <w:r w:rsidR="00B75055">
        <w:rPr>
          <w:rFonts w:ascii="Calibri" w:hAnsi="Calibri" w:cs="Calibri"/>
          <w:sz w:val="24"/>
        </w:rPr>
        <w:t xml:space="preserve"> Zadávací </w:t>
      </w:r>
      <w:r w:rsidR="00C92EBF">
        <w:rPr>
          <w:rFonts w:ascii="Calibri" w:hAnsi="Calibri" w:cs="Calibri"/>
          <w:sz w:val="24"/>
        </w:rPr>
        <w:t>dokumentace – Návrh</w:t>
      </w:r>
      <w:r w:rsidR="00B75055">
        <w:rPr>
          <w:rFonts w:ascii="Calibri" w:hAnsi="Calibri" w:cs="Calibri"/>
          <w:sz w:val="24"/>
        </w:rPr>
        <w:t xml:space="preserve"> smlouvy)</w:t>
      </w:r>
    </w:p>
    <w:p w14:paraId="4899B891" w14:textId="77777777" w:rsidR="00B75055" w:rsidRPr="00D8021F" w:rsidRDefault="00B75055" w:rsidP="00B75055">
      <w:pPr>
        <w:autoSpaceDN w:val="0"/>
        <w:ind w:left="709"/>
        <w:rPr>
          <w:rFonts w:ascii="Calibri" w:hAnsi="Calibri" w:cs="Calibri"/>
          <w:sz w:val="24"/>
        </w:rPr>
      </w:pPr>
    </w:p>
    <w:p w14:paraId="2865BFE9" w14:textId="3D700641" w:rsidR="00B75055" w:rsidRDefault="00B75055" w:rsidP="00B664E7">
      <w:pPr>
        <w:pStyle w:val="Nadpis1"/>
      </w:pPr>
      <w:bookmarkStart w:id="16" w:name="_Toc202344546"/>
      <w:bookmarkEnd w:id="14"/>
      <w:r>
        <w:t>Obchodní a platební podmínky</w:t>
      </w:r>
      <w:bookmarkEnd w:id="16"/>
    </w:p>
    <w:p w14:paraId="0FC4E4EA" w14:textId="53CDA009" w:rsidR="00607E22" w:rsidRDefault="00B75055">
      <w:pPr>
        <w:pStyle w:val="Odstavecseseznamem"/>
        <w:widowControl w:val="0"/>
        <w:numPr>
          <w:ilvl w:val="0"/>
          <w:numId w:val="8"/>
        </w:numPr>
        <w:autoSpaceDE w:val="0"/>
        <w:autoSpaceDN w:val="0"/>
        <w:adjustRightInd w:val="0"/>
        <w:ind w:left="851" w:hanging="851"/>
        <w:rPr>
          <w:rFonts w:asciiTheme="minorHAnsi" w:eastAsiaTheme="minorHAnsi" w:hAnsiTheme="minorHAnsi" w:cstheme="minorHAnsi"/>
          <w:color w:val="000000"/>
          <w:sz w:val="24"/>
          <w:lang w:eastAsia="en-US"/>
        </w:rPr>
      </w:pPr>
      <w:r w:rsidRPr="00607E22">
        <w:rPr>
          <w:rFonts w:asciiTheme="minorHAnsi" w:hAnsiTheme="minorHAnsi"/>
          <w:sz w:val="24"/>
        </w:rPr>
        <w:t>Zadavatel</w:t>
      </w:r>
      <w:r w:rsidRPr="00C92EBF">
        <w:rPr>
          <w:rFonts w:asciiTheme="minorHAnsi" w:eastAsiaTheme="minorHAnsi" w:hAnsiTheme="minorHAnsi" w:cstheme="minorHAnsi"/>
          <w:color w:val="000000"/>
          <w:sz w:val="24"/>
          <w:lang w:eastAsia="en-US"/>
        </w:rPr>
        <w:t xml:space="preserve"> stanoví obchodní a platební podmínky formou závazného návrhu smlouvy, který tvoří Přílohu č. </w:t>
      </w:r>
      <w:r w:rsidR="009D0B1B">
        <w:rPr>
          <w:rFonts w:asciiTheme="minorHAnsi" w:eastAsiaTheme="minorHAnsi" w:hAnsiTheme="minorHAnsi" w:cstheme="minorHAnsi"/>
          <w:color w:val="000000"/>
          <w:sz w:val="24"/>
          <w:lang w:eastAsia="en-US"/>
        </w:rPr>
        <w:t>2</w:t>
      </w:r>
      <w:r w:rsidRPr="00C92EBF">
        <w:rPr>
          <w:rFonts w:asciiTheme="minorHAnsi" w:eastAsiaTheme="minorHAnsi" w:hAnsiTheme="minorHAnsi" w:cstheme="minorHAnsi"/>
          <w:color w:val="000000"/>
          <w:sz w:val="24"/>
          <w:lang w:eastAsia="en-US"/>
        </w:rPr>
        <w:t xml:space="preserve"> Zadávací dokumentace</w:t>
      </w:r>
      <w:r w:rsidR="00C92EBF" w:rsidRPr="00C92EBF">
        <w:rPr>
          <w:rFonts w:asciiTheme="minorHAnsi" w:eastAsiaTheme="minorHAnsi" w:hAnsiTheme="minorHAnsi" w:cstheme="minorHAnsi"/>
          <w:color w:val="000000"/>
          <w:sz w:val="24"/>
          <w:lang w:eastAsia="en-US"/>
        </w:rPr>
        <w:t xml:space="preserve"> – Návrh smlouvy</w:t>
      </w:r>
      <w:r w:rsidR="00607E22">
        <w:rPr>
          <w:rFonts w:asciiTheme="minorHAnsi" w:eastAsiaTheme="minorHAnsi" w:hAnsiTheme="minorHAnsi" w:cstheme="minorHAnsi"/>
          <w:color w:val="000000"/>
          <w:sz w:val="24"/>
          <w:lang w:eastAsia="en-US"/>
        </w:rPr>
        <w:t>.</w:t>
      </w:r>
    </w:p>
    <w:p w14:paraId="51FC1640" w14:textId="77777777" w:rsidR="00607E22" w:rsidRPr="00607E22" w:rsidRDefault="00607E22" w:rsidP="00607E22">
      <w:pPr>
        <w:pStyle w:val="Odstavecseseznamem"/>
        <w:widowControl w:val="0"/>
        <w:autoSpaceDE w:val="0"/>
        <w:autoSpaceDN w:val="0"/>
        <w:adjustRightInd w:val="0"/>
        <w:ind w:left="851"/>
        <w:rPr>
          <w:rFonts w:asciiTheme="minorHAnsi" w:eastAsiaTheme="minorHAnsi" w:hAnsiTheme="minorHAnsi" w:cstheme="minorHAnsi"/>
          <w:color w:val="000000"/>
          <w:sz w:val="24"/>
          <w:lang w:eastAsia="en-US"/>
        </w:rPr>
      </w:pPr>
    </w:p>
    <w:p w14:paraId="64D0886C" w14:textId="6E3DCDCF" w:rsidR="00607E22" w:rsidRDefault="00B75055">
      <w:pPr>
        <w:pStyle w:val="Odstavecseseznamem"/>
        <w:widowControl w:val="0"/>
        <w:numPr>
          <w:ilvl w:val="0"/>
          <w:numId w:val="8"/>
        </w:numPr>
        <w:autoSpaceDE w:val="0"/>
        <w:autoSpaceDN w:val="0"/>
        <w:adjustRightInd w:val="0"/>
        <w:ind w:left="851" w:hanging="851"/>
        <w:rPr>
          <w:rFonts w:asciiTheme="minorHAnsi" w:eastAsiaTheme="minorHAnsi" w:hAnsiTheme="minorHAnsi" w:cstheme="minorHAnsi"/>
          <w:color w:val="000000"/>
          <w:sz w:val="24"/>
          <w:lang w:eastAsia="en-US"/>
        </w:rPr>
      </w:pPr>
      <w:r w:rsidRPr="00607E22">
        <w:rPr>
          <w:rFonts w:asciiTheme="minorHAnsi" w:eastAsiaTheme="minorHAnsi" w:hAnsiTheme="minorHAnsi" w:cstheme="minorHAnsi"/>
          <w:b/>
          <w:bCs/>
          <w:color w:val="000000"/>
          <w:sz w:val="24"/>
          <w:lang w:eastAsia="en-US"/>
        </w:rPr>
        <w:t xml:space="preserve">Návrh smlouvy účastník zadávacího řízení v nabídce nepředkládá. Účastník zadávacího řízení namísto podepsaného návrhu smlouvy v nabídce předloží čestné prohlášení, že návrh smlouvy akceptuje a je jím vázán. </w:t>
      </w:r>
      <w:r w:rsidRPr="00607E22">
        <w:rPr>
          <w:rFonts w:asciiTheme="minorHAnsi" w:eastAsiaTheme="minorHAnsi" w:hAnsiTheme="minorHAnsi" w:cstheme="minorHAnsi"/>
          <w:color w:val="000000"/>
          <w:sz w:val="24"/>
          <w:lang w:eastAsia="en-US"/>
        </w:rPr>
        <w:t xml:space="preserve">Čestné prohlášení zadavatel doporučuje zpracovat dle předloženého vzoru (Příloha č. </w:t>
      </w:r>
      <w:r w:rsidR="0021788B">
        <w:rPr>
          <w:rFonts w:asciiTheme="minorHAnsi" w:eastAsiaTheme="minorHAnsi" w:hAnsiTheme="minorHAnsi" w:cstheme="minorHAnsi"/>
          <w:color w:val="000000"/>
          <w:sz w:val="24"/>
          <w:lang w:eastAsia="en-US"/>
        </w:rPr>
        <w:t>3</w:t>
      </w:r>
      <w:r w:rsidRPr="00607E22">
        <w:rPr>
          <w:rFonts w:asciiTheme="minorHAnsi" w:eastAsiaTheme="minorHAnsi" w:hAnsiTheme="minorHAnsi" w:cstheme="minorHAnsi"/>
          <w:color w:val="000000"/>
          <w:sz w:val="24"/>
          <w:lang w:eastAsia="en-US"/>
        </w:rPr>
        <w:t xml:space="preserve">  Zadávací dokumentace).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ZZVZ. </w:t>
      </w:r>
    </w:p>
    <w:p w14:paraId="2F0E7BCA" w14:textId="77777777" w:rsidR="00607E22" w:rsidRPr="00607E22" w:rsidRDefault="00607E22" w:rsidP="00607E22">
      <w:pPr>
        <w:pStyle w:val="Odstavecseseznamem"/>
        <w:rPr>
          <w:rFonts w:asciiTheme="minorHAnsi" w:eastAsiaTheme="minorHAnsi" w:hAnsiTheme="minorHAnsi" w:cstheme="minorHAnsi"/>
          <w:color w:val="000000"/>
          <w:sz w:val="24"/>
          <w:lang w:eastAsia="en-US"/>
        </w:rPr>
      </w:pPr>
    </w:p>
    <w:p w14:paraId="4876ABB6" w14:textId="633AE0D7" w:rsidR="00B75055" w:rsidRPr="00607E22" w:rsidRDefault="00B75055">
      <w:pPr>
        <w:pStyle w:val="Odstavecseseznamem"/>
        <w:widowControl w:val="0"/>
        <w:numPr>
          <w:ilvl w:val="0"/>
          <w:numId w:val="8"/>
        </w:numPr>
        <w:autoSpaceDE w:val="0"/>
        <w:autoSpaceDN w:val="0"/>
        <w:adjustRightInd w:val="0"/>
        <w:ind w:left="851" w:hanging="851"/>
        <w:rPr>
          <w:rFonts w:asciiTheme="minorHAnsi" w:eastAsiaTheme="minorHAnsi" w:hAnsiTheme="minorHAnsi" w:cstheme="minorHAnsi"/>
          <w:color w:val="000000"/>
          <w:sz w:val="24"/>
          <w:lang w:eastAsia="en-US"/>
        </w:rPr>
      </w:pPr>
      <w:r w:rsidRPr="00607E22">
        <w:rPr>
          <w:rFonts w:asciiTheme="minorHAnsi" w:eastAsiaTheme="minorHAnsi" w:hAnsiTheme="minorHAnsi" w:cstheme="minorHAnsi"/>
          <w:color w:val="000000"/>
          <w:sz w:val="24"/>
          <w:lang w:eastAsia="en-US"/>
        </w:rPr>
        <w:t xml:space="preserve">Podává-li nabídku více dodavatelů společně (jako jeden účastník zadávacího řízení), jsou povinni v nabídce předložit kopii smlouvy, z níž bude závazně vyplývat, že všichni tito dodavatelé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 </w:t>
      </w:r>
    </w:p>
    <w:p w14:paraId="75EAC598" w14:textId="77777777" w:rsidR="00B75055" w:rsidRPr="00F822FE" w:rsidRDefault="00B75055">
      <w:pPr>
        <w:pStyle w:val="Odstavecseseznamem"/>
        <w:numPr>
          <w:ilvl w:val="1"/>
          <w:numId w:val="28"/>
        </w:numPr>
        <w:rPr>
          <w:rFonts w:asciiTheme="minorHAnsi" w:eastAsiaTheme="minorHAnsi" w:hAnsiTheme="minorHAnsi" w:cstheme="minorHAnsi"/>
          <w:color w:val="000000"/>
          <w:sz w:val="24"/>
          <w:highlight w:val="yellow"/>
          <w:lang w:eastAsia="en-US"/>
        </w:rPr>
      </w:pPr>
    </w:p>
    <w:p w14:paraId="2754B969" w14:textId="0AFCEAE5" w:rsidR="002A405D" w:rsidRPr="00607E22" w:rsidRDefault="00C47405" w:rsidP="00B664E7">
      <w:pPr>
        <w:pStyle w:val="Nadpis1"/>
      </w:pPr>
      <w:bookmarkStart w:id="17" w:name="_Toc202344547"/>
      <w:r>
        <w:t xml:space="preserve">Požadavky na </w:t>
      </w:r>
      <w:r w:rsidRPr="00B664E7">
        <w:t>prokázání</w:t>
      </w:r>
      <w:r>
        <w:t xml:space="preserve"> kvalifikace</w:t>
      </w:r>
      <w:bookmarkEnd w:id="17"/>
    </w:p>
    <w:p w14:paraId="54F373BE" w14:textId="77777777" w:rsidR="002A405D" w:rsidRDefault="002A405D">
      <w:pPr>
        <w:pStyle w:val="Odstavecseseznamem"/>
        <w:widowControl w:val="0"/>
        <w:numPr>
          <w:ilvl w:val="0"/>
          <w:numId w:val="29"/>
        </w:numPr>
        <w:autoSpaceDE w:val="0"/>
        <w:autoSpaceDN w:val="0"/>
        <w:adjustRightInd w:val="0"/>
        <w:ind w:left="851" w:hanging="851"/>
        <w:rPr>
          <w:rFonts w:asciiTheme="minorHAnsi" w:hAnsiTheme="minorHAnsi"/>
          <w:sz w:val="24"/>
        </w:rPr>
      </w:pPr>
      <w:r w:rsidRPr="002A405D">
        <w:rPr>
          <w:rFonts w:asciiTheme="minorHAnsi" w:hAnsiTheme="minorHAnsi"/>
          <w:sz w:val="24"/>
        </w:rPr>
        <w:t xml:space="preserve">Zadavatel v souladu s § 73 </w:t>
      </w:r>
      <w:r>
        <w:rPr>
          <w:rFonts w:asciiTheme="minorHAnsi" w:hAnsiTheme="minorHAnsi"/>
          <w:sz w:val="24"/>
        </w:rPr>
        <w:t>ZZVZ</w:t>
      </w:r>
      <w:r w:rsidRPr="002A405D">
        <w:rPr>
          <w:rFonts w:asciiTheme="minorHAnsi" w:hAnsiTheme="minorHAnsi"/>
          <w:sz w:val="24"/>
        </w:rPr>
        <w:t xml:space="preserve">, </w:t>
      </w:r>
      <w:r w:rsidRPr="00C74D1F">
        <w:rPr>
          <w:rFonts w:asciiTheme="minorHAnsi" w:hAnsiTheme="minorHAnsi"/>
          <w:b/>
          <w:bCs/>
          <w:sz w:val="24"/>
        </w:rPr>
        <w:t>požaduje</w:t>
      </w:r>
      <w:r w:rsidRPr="002A405D">
        <w:rPr>
          <w:rFonts w:asciiTheme="minorHAnsi" w:hAnsiTheme="minorHAnsi"/>
          <w:sz w:val="24"/>
        </w:rPr>
        <w:t xml:space="preserve"> prokázání: </w:t>
      </w:r>
    </w:p>
    <w:p w14:paraId="7859B39A" w14:textId="6CD862B8" w:rsidR="002A405D" w:rsidRPr="002A405D" w:rsidRDefault="002A405D">
      <w:pPr>
        <w:pStyle w:val="Odstavecseseznamem"/>
        <w:widowControl w:val="0"/>
        <w:numPr>
          <w:ilvl w:val="1"/>
          <w:numId w:val="23"/>
        </w:numPr>
        <w:autoSpaceDE w:val="0"/>
        <w:autoSpaceDN w:val="0"/>
        <w:adjustRightInd w:val="0"/>
        <w:ind w:left="1276" w:hanging="283"/>
        <w:rPr>
          <w:rFonts w:asciiTheme="minorHAnsi" w:hAnsiTheme="minorHAnsi"/>
          <w:sz w:val="24"/>
        </w:rPr>
      </w:pPr>
      <w:r w:rsidRPr="002A405D">
        <w:rPr>
          <w:rFonts w:asciiTheme="minorHAnsi" w:hAnsiTheme="minorHAnsi"/>
          <w:sz w:val="24"/>
        </w:rPr>
        <w:t xml:space="preserve">základní způsobilosti podle § 74 </w:t>
      </w:r>
      <w:r>
        <w:rPr>
          <w:rFonts w:asciiTheme="minorHAnsi" w:hAnsiTheme="minorHAnsi"/>
          <w:sz w:val="24"/>
        </w:rPr>
        <w:t>ZZVZ</w:t>
      </w:r>
      <w:r w:rsidRPr="002A405D">
        <w:rPr>
          <w:rFonts w:asciiTheme="minorHAnsi" w:hAnsiTheme="minorHAnsi"/>
          <w:sz w:val="24"/>
        </w:rPr>
        <w:t xml:space="preserve">, </w:t>
      </w:r>
    </w:p>
    <w:p w14:paraId="244C1F92" w14:textId="5411D43E" w:rsidR="002A405D" w:rsidRPr="002A405D" w:rsidRDefault="002A405D">
      <w:pPr>
        <w:pStyle w:val="Odstavecseseznamem"/>
        <w:numPr>
          <w:ilvl w:val="1"/>
          <w:numId w:val="23"/>
        </w:numPr>
        <w:ind w:left="1276" w:hanging="283"/>
        <w:rPr>
          <w:rFonts w:asciiTheme="minorHAnsi" w:hAnsiTheme="minorHAnsi"/>
          <w:sz w:val="24"/>
        </w:rPr>
      </w:pPr>
      <w:r w:rsidRPr="002A405D">
        <w:rPr>
          <w:rFonts w:asciiTheme="minorHAnsi" w:hAnsiTheme="minorHAnsi"/>
          <w:sz w:val="24"/>
        </w:rPr>
        <w:t xml:space="preserve">profesní způsobilosti podle § 77 ZZVZ, </w:t>
      </w:r>
    </w:p>
    <w:p w14:paraId="1763EB00" w14:textId="2815C772" w:rsidR="002A405D" w:rsidRPr="002A405D" w:rsidRDefault="002A405D">
      <w:pPr>
        <w:pStyle w:val="Odstavecseseznamem"/>
        <w:numPr>
          <w:ilvl w:val="1"/>
          <w:numId w:val="23"/>
        </w:numPr>
        <w:ind w:left="1276" w:hanging="283"/>
        <w:rPr>
          <w:rFonts w:asciiTheme="minorHAnsi" w:hAnsiTheme="minorHAnsi"/>
          <w:sz w:val="24"/>
        </w:rPr>
      </w:pPr>
      <w:r w:rsidRPr="002A405D">
        <w:rPr>
          <w:rFonts w:asciiTheme="minorHAnsi" w:hAnsiTheme="minorHAnsi"/>
          <w:sz w:val="24"/>
        </w:rPr>
        <w:t xml:space="preserve">technické kvalifikace podle § 79 </w:t>
      </w:r>
      <w:r>
        <w:rPr>
          <w:rFonts w:asciiTheme="minorHAnsi" w:hAnsiTheme="minorHAnsi"/>
          <w:sz w:val="24"/>
        </w:rPr>
        <w:t>ZZVZ</w:t>
      </w:r>
      <w:r w:rsidRPr="002A405D">
        <w:rPr>
          <w:rFonts w:asciiTheme="minorHAnsi" w:hAnsiTheme="minorHAnsi"/>
          <w:sz w:val="24"/>
        </w:rPr>
        <w:t xml:space="preserve">. </w:t>
      </w:r>
    </w:p>
    <w:p w14:paraId="342B1C54" w14:textId="47D926A1" w:rsidR="002A405D" w:rsidRDefault="002A405D" w:rsidP="001B42F1">
      <w:pPr>
        <w:numPr>
          <w:ilvl w:val="1"/>
          <w:numId w:val="22"/>
        </w:numPr>
        <w:ind w:left="851"/>
        <w:rPr>
          <w:rFonts w:asciiTheme="minorHAnsi" w:hAnsiTheme="minorHAnsi"/>
          <w:sz w:val="24"/>
        </w:rPr>
      </w:pPr>
      <w:r w:rsidRPr="002A405D">
        <w:rPr>
          <w:rFonts w:asciiTheme="minorHAnsi" w:hAnsiTheme="minorHAnsi"/>
          <w:sz w:val="24"/>
        </w:rPr>
        <w:t xml:space="preserve">Zadavatel v souladu s § 73 </w:t>
      </w:r>
      <w:r w:rsidR="00015CD4">
        <w:rPr>
          <w:rFonts w:asciiTheme="minorHAnsi" w:hAnsiTheme="minorHAnsi"/>
          <w:sz w:val="24"/>
        </w:rPr>
        <w:t>ZZVZ</w:t>
      </w:r>
      <w:r w:rsidRPr="002A405D">
        <w:rPr>
          <w:rFonts w:asciiTheme="minorHAnsi" w:hAnsiTheme="minorHAnsi"/>
          <w:sz w:val="24"/>
        </w:rPr>
        <w:t xml:space="preserve"> </w:t>
      </w:r>
      <w:r w:rsidRPr="00C74D1F">
        <w:rPr>
          <w:rFonts w:asciiTheme="minorHAnsi" w:hAnsiTheme="minorHAnsi"/>
          <w:b/>
          <w:bCs/>
          <w:sz w:val="24"/>
        </w:rPr>
        <w:t>nepožaduje</w:t>
      </w:r>
      <w:r w:rsidRPr="002A405D">
        <w:rPr>
          <w:rFonts w:asciiTheme="minorHAnsi" w:hAnsiTheme="minorHAnsi"/>
          <w:sz w:val="24"/>
        </w:rPr>
        <w:t xml:space="preserve"> prokázání: </w:t>
      </w:r>
    </w:p>
    <w:p w14:paraId="27FA0FB4" w14:textId="24A0BF53" w:rsidR="00F52B96" w:rsidRPr="0067527B" w:rsidRDefault="002A405D" w:rsidP="0067527B">
      <w:pPr>
        <w:pStyle w:val="Odstavecseseznamem"/>
        <w:numPr>
          <w:ilvl w:val="1"/>
          <w:numId w:val="23"/>
        </w:numPr>
        <w:ind w:left="1276" w:hanging="283"/>
        <w:rPr>
          <w:rFonts w:asciiTheme="minorHAnsi" w:hAnsiTheme="minorHAnsi"/>
          <w:sz w:val="24"/>
        </w:rPr>
      </w:pPr>
      <w:r w:rsidRPr="002A405D">
        <w:rPr>
          <w:rFonts w:asciiTheme="minorHAnsi" w:hAnsiTheme="minorHAnsi"/>
          <w:sz w:val="24"/>
        </w:rPr>
        <w:t xml:space="preserve">ekonomické kvalifikace podle § 78 </w:t>
      </w:r>
      <w:r>
        <w:rPr>
          <w:rFonts w:asciiTheme="minorHAnsi" w:hAnsiTheme="minorHAnsi"/>
          <w:sz w:val="24"/>
        </w:rPr>
        <w:t>ZZVZ</w:t>
      </w:r>
      <w:r w:rsidRPr="002A405D">
        <w:rPr>
          <w:rFonts w:asciiTheme="minorHAnsi" w:hAnsiTheme="minorHAnsi"/>
          <w:sz w:val="24"/>
        </w:rPr>
        <w:t xml:space="preserve">. </w:t>
      </w:r>
    </w:p>
    <w:p w14:paraId="1E8C38A3" w14:textId="77777777" w:rsidR="0067527B" w:rsidRPr="00231E01" w:rsidRDefault="0067527B" w:rsidP="0067527B">
      <w:pPr>
        <w:numPr>
          <w:ilvl w:val="0"/>
          <w:numId w:val="22"/>
        </w:numPr>
        <w:rPr>
          <w:rFonts w:asciiTheme="minorHAnsi" w:hAnsiTheme="minorHAnsi"/>
          <w:sz w:val="24"/>
        </w:rPr>
      </w:pPr>
    </w:p>
    <w:p w14:paraId="1B30E994" w14:textId="12E587CA" w:rsidR="00EB0EF4" w:rsidRPr="003D1255" w:rsidRDefault="00F52B96">
      <w:pPr>
        <w:pStyle w:val="Odstavecseseznamem"/>
        <w:widowControl w:val="0"/>
        <w:numPr>
          <w:ilvl w:val="0"/>
          <w:numId w:val="29"/>
        </w:numPr>
        <w:autoSpaceDE w:val="0"/>
        <w:autoSpaceDN w:val="0"/>
        <w:adjustRightInd w:val="0"/>
        <w:ind w:left="851" w:hanging="851"/>
        <w:rPr>
          <w:rFonts w:asciiTheme="minorHAnsi" w:hAnsiTheme="minorHAnsi"/>
          <w:b/>
          <w:bCs/>
          <w:spacing w:val="4"/>
          <w:sz w:val="24"/>
        </w:rPr>
      </w:pPr>
      <w:r w:rsidRPr="003D1255">
        <w:rPr>
          <w:rFonts w:asciiTheme="minorHAnsi" w:hAnsiTheme="minorHAnsi"/>
          <w:b/>
          <w:bCs/>
          <w:spacing w:val="4"/>
          <w:sz w:val="24"/>
        </w:rPr>
        <w:t xml:space="preserve">V souladu s ustanovením § 86 odst. 2 ZZVZ zadavatel stanovuje, že </w:t>
      </w:r>
      <w:r w:rsidR="00B35375" w:rsidRPr="003D1255">
        <w:rPr>
          <w:rFonts w:asciiTheme="minorHAnsi" w:hAnsiTheme="minorHAnsi"/>
          <w:b/>
          <w:bCs/>
          <w:spacing w:val="4"/>
          <w:sz w:val="24"/>
        </w:rPr>
        <w:t xml:space="preserve">dodavatelé mohou </w:t>
      </w:r>
      <w:r w:rsidRPr="003D1255">
        <w:rPr>
          <w:rFonts w:asciiTheme="minorHAnsi" w:hAnsiTheme="minorHAnsi"/>
          <w:b/>
          <w:bCs/>
          <w:spacing w:val="4"/>
          <w:sz w:val="24"/>
        </w:rPr>
        <w:t xml:space="preserve"> v nabídce </w:t>
      </w:r>
      <w:r w:rsidR="00B35375" w:rsidRPr="003D1255">
        <w:rPr>
          <w:rFonts w:asciiTheme="minorHAnsi" w:hAnsiTheme="minorHAnsi"/>
          <w:b/>
          <w:bCs/>
          <w:spacing w:val="4"/>
          <w:sz w:val="24"/>
        </w:rPr>
        <w:t xml:space="preserve">nahradit </w:t>
      </w:r>
      <w:r w:rsidRPr="003D1255">
        <w:rPr>
          <w:rFonts w:asciiTheme="minorHAnsi" w:hAnsiTheme="minorHAnsi"/>
          <w:b/>
          <w:bCs/>
          <w:spacing w:val="4"/>
          <w:sz w:val="24"/>
        </w:rPr>
        <w:t>předložení příslušných dokladů čestným prohlášením</w:t>
      </w:r>
      <w:r w:rsidR="004B7615" w:rsidRPr="003D1255">
        <w:rPr>
          <w:rFonts w:asciiTheme="minorHAnsi" w:hAnsiTheme="minorHAnsi"/>
          <w:b/>
          <w:bCs/>
          <w:spacing w:val="4"/>
          <w:sz w:val="24"/>
        </w:rPr>
        <w:t>.</w:t>
      </w:r>
      <w:r w:rsidR="002A405D" w:rsidRPr="003D1255">
        <w:rPr>
          <w:rFonts w:asciiTheme="minorHAnsi" w:hAnsiTheme="minorHAnsi"/>
          <w:spacing w:val="4"/>
          <w:sz w:val="24"/>
        </w:rPr>
        <w:t xml:space="preserve"> </w:t>
      </w:r>
      <w:r w:rsidR="00EB0EF4" w:rsidRPr="003D1255">
        <w:rPr>
          <w:rFonts w:asciiTheme="minorHAnsi" w:hAnsiTheme="minorHAnsi"/>
          <w:spacing w:val="4"/>
          <w:sz w:val="24"/>
        </w:rPr>
        <w:t>Dodavatel může použít Přílohu č. 5 Zadávací dokumentace – Předloha Prohlášení o splnění kvalifikace.</w:t>
      </w:r>
    </w:p>
    <w:p w14:paraId="46F9E3B2" w14:textId="77777777" w:rsidR="00952FA5" w:rsidRPr="00EB0EF4" w:rsidRDefault="00952FA5" w:rsidP="00952FA5">
      <w:pPr>
        <w:pStyle w:val="Odstavecseseznamem"/>
        <w:widowControl w:val="0"/>
        <w:autoSpaceDE w:val="0"/>
        <w:autoSpaceDN w:val="0"/>
        <w:adjustRightInd w:val="0"/>
        <w:ind w:left="851"/>
        <w:rPr>
          <w:rFonts w:asciiTheme="minorHAnsi" w:hAnsiTheme="minorHAnsi"/>
          <w:b/>
          <w:bCs/>
          <w:spacing w:val="4"/>
          <w:sz w:val="24"/>
        </w:rPr>
      </w:pPr>
    </w:p>
    <w:p w14:paraId="40741FB0" w14:textId="7F7DE115" w:rsidR="00F52B96" w:rsidRPr="002A405D" w:rsidRDefault="002A405D" w:rsidP="00EB0EF4">
      <w:pPr>
        <w:pStyle w:val="Odstavecseseznamem"/>
        <w:widowControl w:val="0"/>
        <w:autoSpaceDE w:val="0"/>
        <w:autoSpaceDN w:val="0"/>
        <w:adjustRightInd w:val="0"/>
        <w:ind w:left="851"/>
        <w:rPr>
          <w:rFonts w:asciiTheme="minorHAnsi" w:hAnsiTheme="minorHAnsi"/>
          <w:b/>
          <w:bCs/>
          <w:spacing w:val="4"/>
          <w:sz w:val="24"/>
        </w:rPr>
      </w:pPr>
      <w:r w:rsidRPr="00B35375">
        <w:rPr>
          <w:rFonts w:asciiTheme="minorHAnsi" w:hAnsiTheme="minorHAnsi"/>
          <w:spacing w:val="4"/>
          <w:sz w:val="24"/>
        </w:rPr>
        <w:t xml:space="preserve">Dodavatel může vždy nahradit požadované doklady jednotným evropským osvědčením pro veřejné zakázky podle § 87 </w:t>
      </w:r>
      <w:r w:rsidR="00EB0EF4">
        <w:rPr>
          <w:rFonts w:asciiTheme="minorHAnsi" w:hAnsiTheme="minorHAnsi"/>
          <w:spacing w:val="4"/>
          <w:sz w:val="24"/>
        </w:rPr>
        <w:t>ZZVZ</w:t>
      </w:r>
      <w:r w:rsidRPr="00B35375">
        <w:rPr>
          <w:rFonts w:asciiTheme="minorHAnsi" w:hAnsiTheme="minorHAnsi"/>
          <w:spacing w:val="4"/>
          <w:sz w:val="24"/>
        </w:rPr>
        <w:t>.</w:t>
      </w:r>
    </w:p>
    <w:p w14:paraId="66655174" w14:textId="77777777" w:rsidR="00607E22" w:rsidRPr="00EF5B60" w:rsidRDefault="00607E22" w:rsidP="00EF5B60">
      <w:pPr>
        <w:ind w:left="0"/>
        <w:rPr>
          <w:rFonts w:asciiTheme="minorHAnsi" w:hAnsiTheme="minorHAnsi"/>
          <w:caps/>
          <w:sz w:val="10"/>
        </w:rPr>
      </w:pPr>
    </w:p>
    <w:p w14:paraId="41461798" w14:textId="39DCED07" w:rsidR="00F52B96" w:rsidRPr="00830D00" w:rsidRDefault="001C4360">
      <w:pPr>
        <w:pStyle w:val="Odstavecseseznamem"/>
        <w:widowControl w:val="0"/>
        <w:numPr>
          <w:ilvl w:val="0"/>
          <w:numId w:val="29"/>
        </w:numPr>
        <w:autoSpaceDE w:val="0"/>
        <w:autoSpaceDN w:val="0"/>
        <w:adjustRightInd w:val="0"/>
        <w:ind w:left="851" w:hanging="851"/>
        <w:rPr>
          <w:rFonts w:asciiTheme="minorHAnsi" w:hAnsiTheme="minorHAnsi"/>
          <w:b/>
          <w:spacing w:val="4"/>
          <w:sz w:val="24"/>
        </w:rPr>
      </w:pPr>
      <w:r w:rsidRPr="001C4360">
        <w:rPr>
          <w:rFonts w:asciiTheme="minorHAnsi" w:hAnsiTheme="minorHAnsi"/>
          <w:b/>
          <w:sz w:val="24"/>
        </w:rPr>
        <w:t>Základní způsobilost</w:t>
      </w:r>
      <w:r w:rsidR="00F52B96" w:rsidRPr="00830D00">
        <w:rPr>
          <w:rFonts w:asciiTheme="minorHAnsi" w:hAnsiTheme="minorHAnsi"/>
          <w:b/>
          <w:caps/>
          <w:sz w:val="24"/>
        </w:rPr>
        <w:t xml:space="preserve"> - §</w:t>
      </w:r>
      <w:r w:rsidR="00F52B96">
        <w:rPr>
          <w:rFonts w:asciiTheme="minorHAnsi" w:hAnsiTheme="minorHAnsi"/>
          <w:b/>
          <w:caps/>
          <w:sz w:val="24"/>
        </w:rPr>
        <w:t xml:space="preserve"> </w:t>
      </w:r>
      <w:r w:rsidR="00F52B96" w:rsidRPr="00830D00">
        <w:rPr>
          <w:rFonts w:asciiTheme="minorHAnsi" w:hAnsiTheme="minorHAnsi"/>
          <w:b/>
          <w:caps/>
          <w:sz w:val="24"/>
        </w:rPr>
        <w:t>74 ZZVZ</w:t>
      </w:r>
    </w:p>
    <w:p w14:paraId="39040892" w14:textId="77777777" w:rsidR="00F52B96" w:rsidRPr="00A33FB2" w:rsidRDefault="00F52B96" w:rsidP="00F52B96">
      <w:pPr>
        <w:ind w:firstLine="360"/>
        <w:rPr>
          <w:rFonts w:asciiTheme="minorHAnsi" w:hAnsiTheme="minorHAnsi"/>
          <w:sz w:val="24"/>
        </w:rPr>
      </w:pPr>
    </w:p>
    <w:p w14:paraId="6AC9A785" w14:textId="77777777" w:rsidR="00F52B96" w:rsidRPr="00BB3BE4" w:rsidRDefault="00F52B96" w:rsidP="00F52B96">
      <w:pPr>
        <w:pStyle w:val="Odstavecseseznamem"/>
        <w:ind w:left="851"/>
        <w:rPr>
          <w:rFonts w:asciiTheme="minorHAnsi" w:hAnsiTheme="minorHAnsi"/>
          <w:sz w:val="24"/>
        </w:rPr>
      </w:pPr>
      <w:r w:rsidRPr="00912581">
        <w:rPr>
          <w:rFonts w:asciiTheme="minorHAnsi" w:hAnsiTheme="minorHAnsi" w:cs="Arial"/>
          <w:sz w:val="24"/>
          <w:u w:val="single"/>
        </w:rPr>
        <w:t>Zp</w:t>
      </w:r>
      <w:r w:rsidRPr="00912581">
        <w:rPr>
          <w:rFonts w:asciiTheme="minorHAnsi" w:hAnsiTheme="minorHAnsi" w:cs="ArialMT"/>
          <w:sz w:val="24"/>
          <w:u w:val="single"/>
        </w:rPr>
        <w:t>ů</w:t>
      </w:r>
      <w:r w:rsidRPr="00912581">
        <w:rPr>
          <w:rFonts w:asciiTheme="minorHAnsi" w:hAnsiTheme="minorHAnsi" w:cs="Arial"/>
          <w:sz w:val="24"/>
          <w:u w:val="single"/>
        </w:rPr>
        <w:t xml:space="preserve">sobilým </w:t>
      </w:r>
      <w:r w:rsidRPr="004700AF">
        <w:rPr>
          <w:rFonts w:asciiTheme="minorHAnsi" w:hAnsiTheme="minorHAnsi" w:cs="Arial"/>
          <w:b/>
          <w:sz w:val="24"/>
          <w:u w:val="single"/>
        </w:rPr>
        <w:t>není</w:t>
      </w:r>
      <w:r w:rsidRPr="00912581">
        <w:rPr>
          <w:rFonts w:asciiTheme="minorHAnsi" w:hAnsiTheme="minorHAnsi" w:cs="Arial"/>
          <w:sz w:val="24"/>
          <w:u w:val="single"/>
        </w:rPr>
        <w:t xml:space="preserve"> dodavatel, který</w:t>
      </w:r>
      <w:r w:rsidRPr="00BB3BE4">
        <w:rPr>
          <w:rFonts w:asciiTheme="minorHAnsi" w:hAnsiTheme="minorHAnsi"/>
          <w:sz w:val="24"/>
        </w:rPr>
        <w:t>:</w:t>
      </w:r>
    </w:p>
    <w:p w14:paraId="552C9B64" w14:textId="77777777" w:rsidR="00F52B96" w:rsidRPr="00BB3BE4" w:rsidRDefault="00F52B96" w:rsidP="00F52B96">
      <w:pPr>
        <w:rPr>
          <w:rFonts w:asciiTheme="minorHAnsi" w:hAnsiTheme="minorHAnsi"/>
          <w:sz w:val="24"/>
        </w:rPr>
      </w:pPr>
    </w:p>
    <w:p w14:paraId="2B5231C2" w14:textId="77777777" w:rsidR="00F52B96" w:rsidRPr="007E08B9" w:rsidRDefault="00F52B96" w:rsidP="00F52B96">
      <w:pPr>
        <w:numPr>
          <w:ilvl w:val="0"/>
          <w:numId w:val="2"/>
        </w:numPr>
        <w:autoSpaceDE w:val="0"/>
        <w:autoSpaceDN w:val="0"/>
        <w:adjustRightInd w:val="0"/>
        <w:ind w:left="1276" w:hanging="425"/>
        <w:rPr>
          <w:rFonts w:asciiTheme="minorHAnsi" w:hAnsiTheme="minorHAnsi" w:cs="Arial"/>
          <w:sz w:val="24"/>
        </w:rPr>
      </w:pPr>
      <w:r w:rsidRPr="0004169F">
        <w:rPr>
          <w:rFonts w:asciiTheme="minorHAnsi" w:hAnsiTheme="minorHAnsi" w:cs="Arial"/>
          <w:sz w:val="24"/>
        </w:rPr>
        <w:t>byl v zemi svého sídla v posledních 5 letech p</w:t>
      </w:r>
      <w:r w:rsidRPr="0004169F">
        <w:rPr>
          <w:rFonts w:asciiTheme="minorHAnsi" w:hAnsiTheme="minorHAnsi" w:cs="ArialMT"/>
          <w:sz w:val="24"/>
        </w:rPr>
        <w:t>ř</w:t>
      </w:r>
      <w:r w:rsidRPr="0004169F">
        <w:rPr>
          <w:rFonts w:asciiTheme="minorHAnsi" w:hAnsiTheme="minorHAnsi" w:cs="Arial"/>
          <w:sz w:val="24"/>
        </w:rPr>
        <w:t xml:space="preserve">ed zahájením zadávacího </w:t>
      </w:r>
      <w:r w:rsidRPr="0004169F">
        <w:rPr>
          <w:rFonts w:asciiTheme="minorHAnsi" w:hAnsiTheme="minorHAnsi" w:cs="ArialMT"/>
          <w:sz w:val="24"/>
        </w:rPr>
        <w:t>ř</w:t>
      </w:r>
      <w:r w:rsidRPr="0004169F">
        <w:rPr>
          <w:rFonts w:asciiTheme="minorHAnsi" w:hAnsiTheme="minorHAnsi" w:cs="Arial"/>
          <w:sz w:val="24"/>
        </w:rPr>
        <w:t>ízení</w:t>
      </w:r>
      <w:r w:rsidRPr="0004169F">
        <w:rPr>
          <w:rFonts w:asciiTheme="minorHAnsi" w:hAnsiTheme="minorHAnsi"/>
          <w:sz w:val="24"/>
        </w:rPr>
        <w:t xml:space="preserve"> </w:t>
      </w:r>
      <w:r w:rsidRPr="0004169F">
        <w:rPr>
          <w:rFonts w:asciiTheme="minorHAnsi" w:hAnsiTheme="minorHAnsi" w:cs="Arial"/>
          <w:sz w:val="24"/>
        </w:rPr>
        <w:t>pravomocn</w:t>
      </w:r>
      <w:r w:rsidRPr="0004169F">
        <w:rPr>
          <w:rFonts w:asciiTheme="minorHAnsi" w:hAnsiTheme="minorHAnsi" w:cs="ArialMT"/>
          <w:sz w:val="24"/>
        </w:rPr>
        <w:t xml:space="preserve">ě </w:t>
      </w:r>
      <w:r w:rsidRPr="0004169F">
        <w:rPr>
          <w:rFonts w:asciiTheme="minorHAnsi" w:hAnsiTheme="minorHAnsi" w:cs="Arial"/>
          <w:sz w:val="24"/>
        </w:rPr>
        <w:t xml:space="preserve">odsouzen pro trestný </w:t>
      </w:r>
      <w:r w:rsidRPr="0004169F">
        <w:rPr>
          <w:rFonts w:asciiTheme="minorHAnsi" w:hAnsiTheme="minorHAnsi" w:cs="ArialMT"/>
          <w:sz w:val="24"/>
        </w:rPr>
        <w:t>č</w:t>
      </w:r>
      <w:r w:rsidRPr="0004169F">
        <w:rPr>
          <w:rFonts w:asciiTheme="minorHAnsi" w:hAnsiTheme="minorHAnsi" w:cs="Arial"/>
          <w:sz w:val="24"/>
        </w:rPr>
        <w:t>in uvedený v p</w:t>
      </w:r>
      <w:r w:rsidRPr="0004169F">
        <w:rPr>
          <w:rFonts w:asciiTheme="minorHAnsi" w:hAnsiTheme="minorHAnsi" w:cs="ArialMT"/>
          <w:sz w:val="24"/>
        </w:rPr>
        <w:t>ř</w:t>
      </w:r>
      <w:r w:rsidRPr="0004169F">
        <w:rPr>
          <w:rFonts w:asciiTheme="minorHAnsi" w:hAnsiTheme="minorHAnsi" w:cs="Arial"/>
          <w:sz w:val="24"/>
        </w:rPr>
        <w:t xml:space="preserve">íloze </w:t>
      </w:r>
      <w:r w:rsidRPr="0004169F">
        <w:rPr>
          <w:rFonts w:asciiTheme="minorHAnsi" w:hAnsiTheme="minorHAnsi" w:cs="ArialMT"/>
          <w:sz w:val="24"/>
        </w:rPr>
        <w:t>č</w:t>
      </w:r>
      <w:r w:rsidRPr="0004169F">
        <w:rPr>
          <w:rFonts w:asciiTheme="minorHAnsi" w:hAnsiTheme="minorHAnsi" w:cs="Arial"/>
          <w:sz w:val="24"/>
        </w:rPr>
        <w:t xml:space="preserve">. 3 k </w:t>
      </w:r>
      <w:r>
        <w:rPr>
          <w:rFonts w:asciiTheme="minorHAnsi" w:hAnsiTheme="minorHAnsi" w:cs="Arial"/>
          <w:sz w:val="24"/>
        </w:rPr>
        <w:t>ZZVZ</w:t>
      </w:r>
      <w:r w:rsidRPr="0004169F">
        <w:rPr>
          <w:rFonts w:asciiTheme="minorHAnsi" w:hAnsiTheme="minorHAnsi" w:cs="Arial"/>
          <w:sz w:val="24"/>
        </w:rPr>
        <w:t xml:space="preserve"> nebo</w:t>
      </w:r>
      <w:r w:rsidRPr="0004169F">
        <w:rPr>
          <w:rFonts w:asciiTheme="minorHAnsi" w:hAnsiTheme="minorHAnsi"/>
          <w:sz w:val="24"/>
        </w:rPr>
        <w:t xml:space="preserve"> </w:t>
      </w:r>
      <w:r w:rsidRPr="0004169F">
        <w:rPr>
          <w:rFonts w:asciiTheme="minorHAnsi" w:hAnsiTheme="minorHAnsi" w:cs="Arial"/>
          <w:sz w:val="24"/>
        </w:rPr>
        <w:t xml:space="preserve">obdobný trestný </w:t>
      </w:r>
      <w:r w:rsidRPr="0004169F">
        <w:rPr>
          <w:rFonts w:asciiTheme="minorHAnsi" w:hAnsiTheme="minorHAnsi" w:cs="ArialMT"/>
          <w:sz w:val="24"/>
        </w:rPr>
        <w:t>č</w:t>
      </w:r>
      <w:r w:rsidRPr="0004169F">
        <w:rPr>
          <w:rFonts w:asciiTheme="minorHAnsi" w:hAnsiTheme="minorHAnsi" w:cs="Arial"/>
          <w:sz w:val="24"/>
        </w:rPr>
        <w:t xml:space="preserve">in podle </w:t>
      </w:r>
      <w:r w:rsidRPr="007E08B9">
        <w:rPr>
          <w:rFonts w:asciiTheme="minorHAnsi" w:hAnsiTheme="minorHAnsi" w:cs="Arial"/>
          <w:sz w:val="24"/>
        </w:rPr>
        <w:t xml:space="preserve">právního </w:t>
      </w:r>
      <w:r w:rsidRPr="007E08B9">
        <w:rPr>
          <w:rFonts w:asciiTheme="minorHAnsi" w:hAnsiTheme="minorHAnsi" w:cs="ArialMT"/>
          <w:sz w:val="24"/>
        </w:rPr>
        <w:t>ř</w:t>
      </w:r>
      <w:r w:rsidRPr="007E08B9">
        <w:rPr>
          <w:rFonts w:asciiTheme="minorHAnsi" w:hAnsiTheme="minorHAnsi" w:cs="Arial"/>
          <w:sz w:val="24"/>
        </w:rPr>
        <w:t>ádu zem</w:t>
      </w:r>
      <w:r w:rsidRPr="007E08B9">
        <w:rPr>
          <w:rFonts w:asciiTheme="minorHAnsi" w:hAnsiTheme="minorHAnsi" w:cs="ArialMT"/>
          <w:sz w:val="24"/>
        </w:rPr>
        <w:t xml:space="preserve">ě </w:t>
      </w:r>
      <w:r w:rsidRPr="007E08B9">
        <w:rPr>
          <w:rFonts w:asciiTheme="minorHAnsi" w:hAnsiTheme="minorHAnsi" w:cs="Arial"/>
          <w:sz w:val="24"/>
        </w:rPr>
        <w:t>sídla dodavatele; k zahlazeným</w:t>
      </w:r>
      <w:r w:rsidRPr="007E08B9">
        <w:rPr>
          <w:rFonts w:asciiTheme="minorHAnsi" w:hAnsiTheme="minorHAnsi"/>
          <w:sz w:val="24"/>
        </w:rPr>
        <w:t xml:space="preserve"> </w:t>
      </w:r>
      <w:r w:rsidRPr="007E08B9">
        <w:rPr>
          <w:rFonts w:asciiTheme="minorHAnsi" w:hAnsiTheme="minorHAnsi" w:cs="Arial"/>
          <w:sz w:val="24"/>
        </w:rPr>
        <w:t>odsouzením se nep</w:t>
      </w:r>
      <w:r w:rsidRPr="007E08B9">
        <w:rPr>
          <w:rFonts w:asciiTheme="minorHAnsi" w:hAnsiTheme="minorHAnsi" w:cs="ArialMT"/>
          <w:sz w:val="24"/>
        </w:rPr>
        <w:t>ř</w:t>
      </w:r>
      <w:r w:rsidRPr="007E08B9">
        <w:rPr>
          <w:rFonts w:asciiTheme="minorHAnsi" w:hAnsiTheme="minorHAnsi" w:cs="Arial"/>
          <w:sz w:val="24"/>
        </w:rPr>
        <w:t>ihlíží.</w:t>
      </w:r>
    </w:p>
    <w:p w14:paraId="0B4B9E92" w14:textId="78F25993" w:rsidR="00F52B96" w:rsidRPr="007E08B9" w:rsidRDefault="00F52B96" w:rsidP="00F52B96">
      <w:pPr>
        <w:autoSpaceDE w:val="0"/>
        <w:autoSpaceDN w:val="0"/>
        <w:adjustRightInd w:val="0"/>
        <w:ind w:left="1276"/>
        <w:rPr>
          <w:rFonts w:asciiTheme="minorHAnsi" w:hAnsiTheme="minorHAnsi" w:cs="Arial"/>
          <w:sz w:val="24"/>
        </w:rPr>
      </w:pPr>
      <w:r w:rsidRPr="007E08B9">
        <w:rPr>
          <w:rFonts w:asciiTheme="minorHAnsi" w:hAnsiTheme="minorHAnsi" w:cs="Arial"/>
          <w:sz w:val="24"/>
        </w:rPr>
        <w:t xml:space="preserve">Je-li dodavatelem právnická osoba, musí podmínku dle odst. </w:t>
      </w:r>
      <w:r w:rsidR="00607E22">
        <w:rPr>
          <w:rFonts w:asciiTheme="minorHAnsi" w:hAnsiTheme="minorHAnsi" w:cs="Arial"/>
          <w:sz w:val="24"/>
        </w:rPr>
        <w:t>6</w:t>
      </w:r>
      <w:r w:rsidRPr="007E08B9">
        <w:rPr>
          <w:rFonts w:asciiTheme="minorHAnsi" w:hAnsiTheme="minorHAnsi" w:cs="Arial"/>
          <w:sz w:val="24"/>
        </w:rPr>
        <w:t>.3. písm. a) Zadávací dokumentace spl</w:t>
      </w:r>
      <w:r w:rsidRPr="007E08B9">
        <w:rPr>
          <w:rFonts w:asciiTheme="minorHAnsi" w:hAnsiTheme="minorHAnsi" w:cs="ArialMT"/>
          <w:sz w:val="24"/>
        </w:rPr>
        <w:t>ň</w:t>
      </w:r>
      <w:r w:rsidRPr="007E08B9">
        <w:rPr>
          <w:rFonts w:asciiTheme="minorHAnsi" w:hAnsiTheme="minorHAnsi" w:cs="Arial"/>
          <w:sz w:val="24"/>
        </w:rPr>
        <w:t>ovat tato právnická osoba a zárove</w:t>
      </w:r>
      <w:r w:rsidRPr="007E08B9">
        <w:rPr>
          <w:rFonts w:asciiTheme="minorHAnsi" w:hAnsiTheme="minorHAnsi" w:cs="ArialMT"/>
          <w:sz w:val="24"/>
        </w:rPr>
        <w:t xml:space="preserve">ň </w:t>
      </w:r>
      <w:r w:rsidRPr="007E08B9">
        <w:rPr>
          <w:rFonts w:asciiTheme="minorHAnsi" w:hAnsiTheme="minorHAnsi" w:cs="Arial"/>
          <w:sz w:val="24"/>
        </w:rPr>
        <w:t xml:space="preserve">každý </w:t>
      </w:r>
      <w:r w:rsidRPr="007E08B9">
        <w:rPr>
          <w:rFonts w:asciiTheme="minorHAnsi" w:hAnsiTheme="minorHAnsi" w:cs="ArialMT"/>
          <w:sz w:val="24"/>
        </w:rPr>
        <w:t>č</w:t>
      </w:r>
      <w:r w:rsidRPr="007E08B9">
        <w:rPr>
          <w:rFonts w:asciiTheme="minorHAnsi" w:hAnsiTheme="minorHAnsi" w:cs="Arial"/>
          <w:sz w:val="24"/>
        </w:rPr>
        <w:t xml:space="preserve">len statutárního orgánu. Je-li </w:t>
      </w:r>
      <w:r w:rsidRPr="007E08B9">
        <w:rPr>
          <w:rFonts w:asciiTheme="minorHAnsi" w:hAnsiTheme="minorHAnsi" w:cs="ArialMT"/>
          <w:sz w:val="24"/>
        </w:rPr>
        <w:t>č</w:t>
      </w:r>
      <w:r w:rsidRPr="007E08B9">
        <w:rPr>
          <w:rFonts w:asciiTheme="minorHAnsi" w:hAnsiTheme="minorHAnsi" w:cs="Arial"/>
          <w:sz w:val="24"/>
        </w:rPr>
        <w:t xml:space="preserve">lenem statutárního orgánu dodavatele právnická osoba, musí podmínku dle odst. </w:t>
      </w:r>
      <w:r w:rsidR="00607E22">
        <w:rPr>
          <w:rFonts w:asciiTheme="minorHAnsi" w:hAnsiTheme="minorHAnsi" w:cs="Arial"/>
          <w:sz w:val="24"/>
        </w:rPr>
        <w:t>6</w:t>
      </w:r>
      <w:r w:rsidRPr="007E08B9">
        <w:rPr>
          <w:rFonts w:asciiTheme="minorHAnsi" w:hAnsiTheme="minorHAnsi" w:cs="Arial"/>
          <w:sz w:val="24"/>
        </w:rPr>
        <w:t>.3. písm. a) Zadávací dokumentace spl</w:t>
      </w:r>
      <w:r w:rsidRPr="007E08B9">
        <w:rPr>
          <w:rFonts w:asciiTheme="minorHAnsi" w:hAnsiTheme="minorHAnsi" w:cs="ArialMT"/>
          <w:sz w:val="24"/>
        </w:rPr>
        <w:t>ň</w:t>
      </w:r>
      <w:r w:rsidRPr="007E08B9">
        <w:rPr>
          <w:rFonts w:asciiTheme="minorHAnsi" w:hAnsiTheme="minorHAnsi" w:cs="Arial"/>
          <w:sz w:val="24"/>
        </w:rPr>
        <w:t xml:space="preserve">ovat </w:t>
      </w:r>
      <w:r w:rsidRPr="007E08B9">
        <w:rPr>
          <w:rFonts w:asciiTheme="minorHAnsi" w:hAnsiTheme="minorHAnsi" w:cs="Arial"/>
          <w:b/>
          <w:sz w:val="24"/>
        </w:rPr>
        <w:t>(</w:t>
      </w:r>
      <w:r w:rsidRPr="007E08B9">
        <w:rPr>
          <w:rFonts w:asciiTheme="minorHAnsi" w:hAnsiTheme="minorHAnsi" w:cs="Arial"/>
          <w:b/>
          <w:bCs/>
          <w:sz w:val="24"/>
        </w:rPr>
        <w:t xml:space="preserve">i) </w:t>
      </w:r>
      <w:r w:rsidRPr="007E08B9">
        <w:rPr>
          <w:rFonts w:asciiTheme="minorHAnsi" w:hAnsiTheme="minorHAnsi" w:cs="Arial"/>
          <w:sz w:val="24"/>
        </w:rPr>
        <w:t xml:space="preserve">tato právnická osoba, </w:t>
      </w:r>
      <w:r w:rsidRPr="007E08B9">
        <w:rPr>
          <w:rFonts w:asciiTheme="minorHAnsi" w:hAnsiTheme="minorHAnsi" w:cs="Arial"/>
          <w:b/>
          <w:sz w:val="24"/>
        </w:rPr>
        <w:t>(ii</w:t>
      </w:r>
      <w:r w:rsidRPr="007E08B9">
        <w:rPr>
          <w:rFonts w:asciiTheme="minorHAnsi" w:hAnsiTheme="minorHAnsi" w:cs="Arial"/>
          <w:b/>
          <w:bCs/>
          <w:sz w:val="24"/>
        </w:rPr>
        <w:t xml:space="preserve">) </w:t>
      </w:r>
      <w:r w:rsidRPr="007E08B9">
        <w:rPr>
          <w:rFonts w:asciiTheme="minorHAnsi" w:hAnsiTheme="minorHAnsi" w:cs="Arial"/>
          <w:sz w:val="24"/>
        </w:rPr>
        <w:t xml:space="preserve">každý </w:t>
      </w:r>
      <w:r w:rsidRPr="007E08B9">
        <w:rPr>
          <w:rFonts w:asciiTheme="minorHAnsi" w:hAnsiTheme="minorHAnsi" w:cs="ArialMT"/>
          <w:sz w:val="24"/>
        </w:rPr>
        <w:t>č</w:t>
      </w:r>
      <w:r w:rsidRPr="007E08B9">
        <w:rPr>
          <w:rFonts w:asciiTheme="minorHAnsi" w:hAnsiTheme="minorHAnsi" w:cs="Arial"/>
          <w:sz w:val="24"/>
        </w:rPr>
        <w:t xml:space="preserve">len statutárního orgánu této právnické osoby a </w:t>
      </w:r>
      <w:r w:rsidRPr="007E08B9">
        <w:rPr>
          <w:rFonts w:asciiTheme="minorHAnsi" w:hAnsiTheme="minorHAnsi" w:cs="Arial"/>
          <w:b/>
          <w:sz w:val="24"/>
        </w:rPr>
        <w:t>(</w:t>
      </w:r>
      <w:proofErr w:type="spellStart"/>
      <w:r w:rsidRPr="007E08B9">
        <w:rPr>
          <w:rFonts w:asciiTheme="minorHAnsi" w:hAnsiTheme="minorHAnsi" w:cs="Arial"/>
          <w:b/>
          <w:sz w:val="24"/>
        </w:rPr>
        <w:t>ii</w:t>
      </w:r>
      <w:r w:rsidRPr="007E08B9">
        <w:rPr>
          <w:rFonts w:asciiTheme="minorHAnsi" w:hAnsiTheme="minorHAnsi" w:cs="Arial"/>
          <w:b/>
          <w:bCs/>
          <w:sz w:val="24"/>
        </w:rPr>
        <w:t>i</w:t>
      </w:r>
      <w:proofErr w:type="spellEnd"/>
      <w:r w:rsidRPr="007E08B9">
        <w:rPr>
          <w:rFonts w:asciiTheme="minorHAnsi" w:hAnsiTheme="minorHAnsi" w:cs="Arial"/>
          <w:b/>
          <w:bCs/>
          <w:sz w:val="24"/>
        </w:rPr>
        <w:t xml:space="preserve">) </w:t>
      </w:r>
      <w:r w:rsidRPr="007E08B9">
        <w:rPr>
          <w:rFonts w:asciiTheme="minorHAnsi" w:hAnsiTheme="minorHAnsi" w:cs="Arial"/>
          <w:sz w:val="24"/>
        </w:rPr>
        <w:t>osoba zastupující tuto právnickou osobu v statutárním orgánu dodavatele.</w:t>
      </w:r>
    </w:p>
    <w:p w14:paraId="6F0EF844" w14:textId="70EA8ED0" w:rsidR="00F52B96" w:rsidRPr="007E08B9" w:rsidRDefault="00F52B96" w:rsidP="00F52B96">
      <w:pPr>
        <w:autoSpaceDE w:val="0"/>
        <w:autoSpaceDN w:val="0"/>
        <w:adjustRightInd w:val="0"/>
        <w:ind w:left="1276"/>
        <w:rPr>
          <w:rFonts w:asciiTheme="minorHAnsi" w:hAnsiTheme="minorHAnsi" w:cs="Arial"/>
          <w:sz w:val="24"/>
        </w:rPr>
      </w:pPr>
      <w:r w:rsidRPr="007E08B9">
        <w:rPr>
          <w:rFonts w:asciiTheme="minorHAnsi" w:hAnsiTheme="minorHAnsi" w:cs="Arial"/>
          <w:sz w:val="24"/>
        </w:rPr>
        <w:t>Ú</w:t>
      </w:r>
      <w:r w:rsidRPr="007E08B9">
        <w:rPr>
          <w:rFonts w:asciiTheme="minorHAnsi" w:hAnsiTheme="minorHAnsi" w:cs="ArialMT"/>
          <w:sz w:val="24"/>
        </w:rPr>
        <w:t>č</w:t>
      </w:r>
      <w:r w:rsidRPr="007E08B9">
        <w:rPr>
          <w:rFonts w:asciiTheme="minorHAnsi" w:hAnsiTheme="minorHAnsi" w:cs="Arial"/>
          <w:sz w:val="24"/>
        </w:rPr>
        <w:t xml:space="preserve">astní-li se zadávacího </w:t>
      </w:r>
      <w:r w:rsidRPr="007E08B9">
        <w:rPr>
          <w:rFonts w:asciiTheme="minorHAnsi" w:hAnsiTheme="minorHAnsi" w:cs="ArialMT"/>
          <w:sz w:val="24"/>
        </w:rPr>
        <w:t>ř</w:t>
      </w:r>
      <w:r w:rsidRPr="007E08B9">
        <w:rPr>
          <w:rFonts w:asciiTheme="minorHAnsi" w:hAnsiTheme="minorHAnsi" w:cs="Arial"/>
          <w:sz w:val="24"/>
        </w:rPr>
        <w:t>ízení pobo</w:t>
      </w:r>
      <w:r w:rsidRPr="007E08B9">
        <w:rPr>
          <w:rFonts w:asciiTheme="minorHAnsi" w:hAnsiTheme="minorHAnsi" w:cs="ArialMT"/>
          <w:sz w:val="24"/>
        </w:rPr>
        <w:t>č</w:t>
      </w:r>
      <w:r w:rsidRPr="007E08B9">
        <w:rPr>
          <w:rFonts w:asciiTheme="minorHAnsi" w:hAnsiTheme="minorHAnsi" w:cs="Arial"/>
          <w:sz w:val="24"/>
        </w:rPr>
        <w:t>ka závodu zahrani</w:t>
      </w:r>
      <w:r w:rsidRPr="007E08B9">
        <w:rPr>
          <w:rFonts w:asciiTheme="minorHAnsi" w:hAnsiTheme="minorHAnsi" w:cs="ArialMT"/>
          <w:sz w:val="24"/>
        </w:rPr>
        <w:t>č</w:t>
      </w:r>
      <w:r w:rsidRPr="007E08B9">
        <w:rPr>
          <w:rFonts w:asciiTheme="minorHAnsi" w:hAnsiTheme="minorHAnsi" w:cs="Arial"/>
          <w:sz w:val="24"/>
        </w:rPr>
        <w:t xml:space="preserve">ní právnické osoby, musí podmínku dle odst. </w:t>
      </w:r>
      <w:r w:rsidR="00607E22">
        <w:rPr>
          <w:rFonts w:asciiTheme="minorHAnsi" w:hAnsiTheme="minorHAnsi" w:cs="Arial"/>
          <w:sz w:val="24"/>
        </w:rPr>
        <w:t>6</w:t>
      </w:r>
      <w:r w:rsidRPr="007E08B9">
        <w:rPr>
          <w:rFonts w:asciiTheme="minorHAnsi" w:hAnsiTheme="minorHAnsi" w:cs="Arial"/>
          <w:sz w:val="24"/>
        </w:rPr>
        <w:t>.3. písm. a) Zadávací dokumentace spl</w:t>
      </w:r>
      <w:r w:rsidRPr="007E08B9">
        <w:rPr>
          <w:rFonts w:asciiTheme="minorHAnsi" w:hAnsiTheme="minorHAnsi" w:cs="ArialMT"/>
          <w:sz w:val="24"/>
        </w:rPr>
        <w:t>ň</w:t>
      </w:r>
      <w:r w:rsidRPr="007E08B9">
        <w:rPr>
          <w:rFonts w:asciiTheme="minorHAnsi" w:hAnsiTheme="minorHAnsi" w:cs="Arial"/>
          <w:sz w:val="24"/>
        </w:rPr>
        <w:t>ovat tato právnická osoba a vedoucí pobo</w:t>
      </w:r>
      <w:r w:rsidRPr="007E08B9">
        <w:rPr>
          <w:rFonts w:asciiTheme="minorHAnsi" w:hAnsiTheme="minorHAnsi" w:cs="ArialMT"/>
          <w:sz w:val="24"/>
        </w:rPr>
        <w:t>č</w:t>
      </w:r>
      <w:r w:rsidRPr="007E08B9">
        <w:rPr>
          <w:rFonts w:asciiTheme="minorHAnsi" w:hAnsiTheme="minorHAnsi" w:cs="Arial"/>
          <w:sz w:val="24"/>
        </w:rPr>
        <w:t>ky závodu.</w:t>
      </w:r>
    </w:p>
    <w:p w14:paraId="2C572F82" w14:textId="4E0768FB" w:rsidR="00F52B96" w:rsidRPr="007E08B9" w:rsidRDefault="00F52B96" w:rsidP="00F52B96">
      <w:pPr>
        <w:autoSpaceDE w:val="0"/>
        <w:autoSpaceDN w:val="0"/>
        <w:adjustRightInd w:val="0"/>
        <w:ind w:left="1276"/>
        <w:rPr>
          <w:rFonts w:asciiTheme="minorHAnsi" w:hAnsiTheme="minorHAnsi" w:cs="Arial"/>
          <w:sz w:val="24"/>
        </w:rPr>
      </w:pPr>
      <w:r w:rsidRPr="007E08B9">
        <w:rPr>
          <w:rFonts w:asciiTheme="minorHAnsi" w:hAnsiTheme="minorHAnsi" w:cs="Arial"/>
          <w:sz w:val="24"/>
        </w:rPr>
        <w:t>Ú</w:t>
      </w:r>
      <w:r w:rsidRPr="007E08B9">
        <w:rPr>
          <w:rFonts w:asciiTheme="minorHAnsi" w:hAnsiTheme="minorHAnsi" w:cs="ArialMT"/>
          <w:sz w:val="24"/>
        </w:rPr>
        <w:t>č</w:t>
      </w:r>
      <w:r w:rsidRPr="007E08B9">
        <w:rPr>
          <w:rFonts w:asciiTheme="minorHAnsi" w:hAnsiTheme="minorHAnsi" w:cs="Arial"/>
          <w:sz w:val="24"/>
        </w:rPr>
        <w:t xml:space="preserve">astní-li se zadávacího </w:t>
      </w:r>
      <w:r w:rsidRPr="007E08B9">
        <w:rPr>
          <w:rFonts w:asciiTheme="minorHAnsi" w:hAnsiTheme="minorHAnsi" w:cs="ArialMT"/>
          <w:sz w:val="24"/>
        </w:rPr>
        <w:t>ř</w:t>
      </w:r>
      <w:r w:rsidRPr="007E08B9">
        <w:rPr>
          <w:rFonts w:asciiTheme="minorHAnsi" w:hAnsiTheme="minorHAnsi" w:cs="Arial"/>
          <w:sz w:val="24"/>
        </w:rPr>
        <w:t>ízení pobo</w:t>
      </w:r>
      <w:r w:rsidRPr="007E08B9">
        <w:rPr>
          <w:rFonts w:asciiTheme="minorHAnsi" w:hAnsiTheme="minorHAnsi" w:cs="ArialMT"/>
          <w:sz w:val="24"/>
        </w:rPr>
        <w:t>č</w:t>
      </w:r>
      <w:r w:rsidRPr="007E08B9">
        <w:rPr>
          <w:rFonts w:asciiTheme="minorHAnsi" w:hAnsiTheme="minorHAnsi" w:cs="Arial"/>
          <w:sz w:val="24"/>
        </w:rPr>
        <w:t>ka</w:t>
      </w:r>
      <w:r w:rsidRPr="007E08B9">
        <w:rPr>
          <w:rFonts w:asciiTheme="minorHAnsi" w:hAnsiTheme="minorHAnsi" w:cs="Arial"/>
          <w:b/>
          <w:bCs/>
          <w:sz w:val="24"/>
        </w:rPr>
        <w:t xml:space="preserve"> </w:t>
      </w:r>
      <w:r w:rsidRPr="007E08B9">
        <w:rPr>
          <w:rFonts w:asciiTheme="minorHAnsi" w:hAnsiTheme="minorHAnsi" w:cs="ArialMT"/>
          <w:sz w:val="24"/>
        </w:rPr>
        <w:t>č</w:t>
      </w:r>
      <w:r w:rsidRPr="007E08B9">
        <w:rPr>
          <w:rFonts w:asciiTheme="minorHAnsi" w:hAnsiTheme="minorHAnsi" w:cs="Arial"/>
          <w:sz w:val="24"/>
        </w:rPr>
        <w:t xml:space="preserve">eské právnické osoby, musí podmínku podle odst. </w:t>
      </w:r>
      <w:r w:rsidR="00607E22">
        <w:rPr>
          <w:rFonts w:asciiTheme="minorHAnsi" w:hAnsiTheme="minorHAnsi" w:cs="Arial"/>
          <w:sz w:val="24"/>
        </w:rPr>
        <w:t>6</w:t>
      </w:r>
      <w:r w:rsidRPr="007E08B9">
        <w:rPr>
          <w:rFonts w:asciiTheme="minorHAnsi" w:hAnsiTheme="minorHAnsi" w:cs="Arial"/>
          <w:sz w:val="24"/>
        </w:rPr>
        <w:t xml:space="preserve">.3. písm. a) Zadávací dokumentace splňovat </w:t>
      </w:r>
      <w:r w:rsidRPr="007E08B9">
        <w:rPr>
          <w:rFonts w:asciiTheme="minorHAnsi" w:hAnsiTheme="minorHAnsi" w:cs="Arial"/>
          <w:b/>
          <w:sz w:val="24"/>
        </w:rPr>
        <w:t>(i</w:t>
      </w:r>
      <w:r w:rsidRPr="007E08B9">
        <w:rPr>
          <w:rFonts w:asciiTheme="minorHAnsi" w:hAnsiTheme="minorHAnsi" w:cs="Arial"/>
          <w:b/>
          <w:bCs/>
          <w:sz w:val="24"/>
        </w:rPr>
        <w:t xml:space="preserve">) </w:t>
      </w:r>
      <w:r w:rsidRPr="007E08B9">
        <w:rPr>
          <w:rFonts w:asciiTheme="minorHAnsi" w:hAnsiTheme="minorHAnsi" w:cs="Arial"/>
          <w:sz w:val="24"/>
        </w:rPr>
        <w:t xml:space="preserve">tato právnická osoba, </w:t>
      </w:r>
      <w:r w:rsidRPr="007E08B9">
        <w:rPr>
          <w:rFonts w:asciiTheme="minorHAnsi" w:hAnsiTheme="minorHAnsi" w:cs="Arial"/>
          <w:b/>
          <w:sz w:val="24"/>
        </w:rPr>
        <w:t>(ii</w:t>
      </w:r>
      <w:r w:rsidRPr="007E08B9">
        <w:rPr>
          <w:rFonts w:asciiTheme="minorHAnsi" w:hAnsiTheme="minorHAnsi" w:cs="Arial"/>
          <w:b/>
          <w:bCs/>
          <w:sz w:val="24"/>
        </w:rPr>
        <w:t xml:space="preserve">)  </w:t>
      </w:r>
      <w:r w:rsidRPr="007E08B9">
        <w:rPr>
          <w:rFonts w:asciiTheme="minorHAnsi" w:hAnsiTheme="minorHAnsi" w:cs="Arial"/>
          <w:sz w:val="24"/>
        </w:rPr>
        <w:t xml:space="preserve">každý </w:t>
      </w:r>
      <w:r w:rsidRPr="007E08B9">
        <w:rPr>
          <w:rFonts w:asciiTheme="minorHAnsi" w:hAnsiTheme="minorHAnsi" w:cs="ArialMT"/>
          <w:sz w:val="24"/>
        </w:rPr>
        <w:t>č</w:t>
      </w:r>
      <w:r w:rsidRPr="007E08B9">
        <w:rPr>
          <w:rFonts w:asciiTheme="minorHAnsi" w:hAnsiTheme="minorHAnsi" w:cs="Arial"/>
          <w:sz w:val="24"/>
        </w:rPr>
        <w:t xml:space="preserve">len statutárního orgánu této právnické osoby, </w:t>
      </w:r>
      <w:r w:rsidRPr="007E08B9">
        <w:rPr>
          <w:rFonts w:asciiTheme="minorHAnsi" w:hAnsiTheme="minorHAnsi" w:cs="Arial"/>
          <w:b/>
          <w:sz w:val="24"/>
        </w:rPr>
        <w:t>(</w:t>
      </w:r>
      <w:proofErr w:type="spellStart"/>
      <w:r w:rsidRPr="007E08B9">
        <w:rPr>
          <w:rFonts w:asciiTheme="minorHAnsi" w:hAnsiTheme="minorHAnsi" w:cs="Arial"/>
          <w:b/>
          <w:sz w:val="24"/>
        </w:rPr>
        <w:t>iii</w:t>
      </w:r>
      <w:proofErr w:type="spellEnd"/>
      <w:r w:rsidRPr="007E08B9">
        <w:rPr>
          <w:rFonts w:asciiTheme="minorHAnsi" w:hAnsiTheme="minorHAnsi" w:cs="Arial"/>
          <w:b/>
          <w:bCs/>
          <w:sz w:val="24"/>
        </w:rPr>
        <w:t xml:space="preserve">)  </w:t>
      </w:r>
      <w:r w:rsidRPr="007E08B9">
        <w:rPr>
          <w:rFonts w:asciiTheme="minorHAnsi" w:hAnsiTheme="minorHAnsi" w:cs="Arial"/>
          <w:sz w:val="24"/>
        </w:rPr>
        <w:t xml:space="preserve">osoba zastupující tuto právnickou osobu v statutárním orgánu dodavatele a </w:t>
      </w:r>
      <w:r w:rsidRPr="007E08B9">
        <w:rPr>
          <w:rFonts w:asciiTheme="minorHAnsi" w:hAnsiTheme="minorHAnsi" w:cs="Arial"/>
          <w:b/>
          <w:sz w:val="24"/>
        </w:rPr>
        <w:t>(</w:t>
      </w:r>
      <w:proofErr w:type="spellStart"/>
      <w:r>
        <w:rPr>
          <w:rFonts w:asciiTheme="minorHAnsi" w:hAnsiTheme="minorHAnsi" w:cs="Arial"/>
          <w:b/>
          <w:sz w:val="24"/>
        </w:rPr>
        <w:t>i</w:t>
      </w:r>
      <w:r w:rsidRPr="007E08B9">
        <w:rPr>
          <w:rFonts w:asciiTheme="minorHAnsi" w:hAnsiTheme="minorHAnsi" w:cs="Arial"/>
          <w:b/>
          <w:sz w:val="24"/>
        </w:rPr>
        <w:t>v</w:t>
      </w:r>
      <w:proofErr w:type="spellEnd"/>
      <w:r>
        <w:rPr>
          <w:rFonts w:asciiTheme="minorHAnsi" w:hAnsiTheme="minorHAnsi" w:cs="Arial"/>
          <w:b/>
          <w:sz w:val="24"/>
        </w:rPr>
        <w:t>)</w:t>
      </w:r>
      <w:r w:rsidRPr="007E08B9">
        <w:rPr>
          <w:rFonts w:asciiTheme="minorHAnsi" w:hAnsiTheme="minorHAnsi" w:cs="Arial"/>
          <w:b/>
          <w:bCs/>
          <w:sz w:val="24"/>
        </w:rPr>
        <w:t xml:space="preserve"> </w:t>
      </w:r>
      <w:r w:rsidRPr="007E08B9">
        <w:rPr>
          <w:rFonts w:asciiTheme="minorHAnsi" w:hAnsiTheme="minorHAnsi" w:cs="Arial"/>
          <w:sz w:val="24"/>
        </w:rPr>
        <w:t xml:space="preserve"> vedoucí pobo</w:t>
      </w:r>
      <w:r w:rsidRPr="007E08B9">
        <w:rPr>
          <w:rFonts w:asciiTheme="minorHAnsi" w:hAnsiTheme="minorHAnsi" w:cs="ArialMT"/>
          <w:sz w:val="24"/>
        </w:rPr>
        <w:t>č</w:t>
      </w:r>
      <w:r w:rsidRPr="007E08B9">
        <w:rPr>
          <w:rFonts w:asciiTheme="minorHAnsi" w:hAnsiTheme="minorHAnsi" w:cs="Arial"/>
          <w:sz w:val="24"/>
        </w:rPr>
        <w:t xml:space="preserve">ky závodu. </w:t>
      </w:r>
      <w:r w:rsidRPr="007E08B9">
        <w:rPr>
          <w:rFonts w:asciiTheme="minorHAnsi" w:hAnsiTheme="minorHAnsi"/>
          <w:b/>
          <w:sz w:val="24"/>
        </w:rPr>
        <w:t>(§ 74 odst. 1 písm. a) ZZVZ, § 74 odst. 2 a 3 ZZVZ).</w:t>
      </w:r>
    </w:p>
    <w:p w14:paraId="27C649CC" w14:textId="77777777" w:rsidR="00F52B96" w:rsidRPr="00BB3BE4" w:rsidRDefault="00F52B96" w:rsidP="00F52B96">
      <w:pPr>
        <w:numPr>
          <w:ilvl w:val="0"/>
          <w:numId w:val="2"/>
        </w:numPr>
        <w:ind w:left="1276" w:hanging="425"/>
        <w:rPr>
          <w:rFonts w:asciiTheme="minorHAnsi" w:hAnsiTheme="minorHAnsi"/>
          <w:sz w:val="24"/>
        </w:rPr>
      </w:pPr>
      <w:r w:rsidRPr="00BB3BE4">
        <w:rPr>
          <w:rFonts w:asciiTheme="minorHAnsi" w:hAnsiTheme="minorHAnsi" w:cs="Arial"/>
          <w:color w:val="000000"/>
          <w:sz w:val="24"/>
        </w:rPr>
        <w:t xml:space="preserve">má v </w:t>
      </w:r>
      <w:r w:rsidRPr="00BB3BE4">
        <w:rPr>
          <w:rFonts w:asciiTheme="minorHAnsi" w:hAnsiTheme="minorHAnsi" w:cs="ArialMT"/>
          <w:color w:val="000000"/>
          <w:sz w:val="24"/>
        </w:rPr>
        <w:t>Č</w:t>
      </w:r>
      <w:r w:rsidRPr="00BB3BE4">
        <w:rPr>
          <w:rFonts w:asciiTheme="minorHAnsi" w:hAnsiTheme="minorHAnsi" w:cs="Arial"/>
          <w:color w:val="000000"/>
          <w:sz w:val="24"/>
        </w:rPr>
        <w:t>eské republice nebo v zemi svého sídla v evidenci daní zachycen splatný</w:t>
      </w:r>
      <w:r w:rsidRPr="00BB3BE4">
        <w:rPr>
          <w:rFonts w:asciiTheme="minorHAnsi" w:hAnsiTheme="minorHAnsi"/>
          <w:sz w:val="24"/>
        </w:rPr>
        <w:t xml:space="preserve"> </w:t>
      </w:r>
      <w:r w:rsidRPr="00BB3BE4">
        <w:rPr>
          <w:rFonts w:asciiTheme="minorHAnsi" w:hAnsiTheme="minorHAnsi" w:cs="Arial"/>
          <w:color w:val="000000"/>
          <w:sz w:val="24"/>
        </w:rPr>
        <w:t>da</w:t>
      </w:r>
      <w:r w:rsidRPr="00BB3BE4">
        <w:rPr>
          <w:rFonts w:asciiTheme="minorHAnsi" w:hAnsiTheme="minorHAnsi" w:cs="ArialMT"/>
          <w:color w:val="000000"/>
          <w:sz w:val="24"/>
        </w:rPr>
        <w:t>ň</w:t>
      </w:r>
      <w:r w:rsidRPr="00BB3BE4">
        <w:rPr>
          <w:rFonts w:asciiTheme="minorHAnsi" w:hAnsiTheme="minorHAnsi" w:cs="Arial"/>
          <w:color w:val="000000"/>
          <w:sz w:val="24"/>
        </w:rPr>
        <w:t xml:space="preserve">ový nedoplatek </w:t>
      </w:r>
      <w:r w:rsidRPr="00BB3BE4">
        <w:rPr>
          <w:rFonts w:asciiTheme="minorHAnsi" w:hAnsiTheme="minorHAnsi"/>
          <w:b/>
          <w:sz w:val="24"/>
        </w:rPr>
        <w:t xml:space="preserve">(§ 74 odst. 1 písm. b) </w:t>
      </w:r>
      <w:r>
        <w:rPr>
          <w:rFonts w:asciiTheme="minorHAnsi" w:hAnsiTheme="minorHAnsi"/>
          <w:b/>
          <w:sz w:val="24"/>
        </w:rPr>
        <w:t>ZZVZ</w:t>
      </w:r>
      <w:r w:rsidRPr="00BB3BE4">
        <w:rPr>
          <w:rFonts w:asciiTheme="minorHAnsi" w:hAnsiTheme="minorHAnsi"/>
          <w:b/>
          <w:sz w:val="24"/>
        </w:rPr>
        <w:t>)</w:t>
      </w:r>
      <w:r w:rsidRPr="00BB3BE4">
        <w:rPr>
          <w:rFonts w:asciiTheme="minorHAnsi" w:hAnsiTheme="minorHAnsi" w:cs="Arial"/>
          <w:color w:val="000000"/>
          <w:sz w:val="24"/>
        </w:rPr>
        <w:t>,</w:t>
      </w:r>
    </w:p>
    <w:p w14:paraId="7D09DA18" w14:textId="77777777" w:rsidR="00F52B96" w:rsidRPr="00BB3BE4" w:rsidRDefault="00F52B96" w:rsidP="00F52B96">
      <w:pPr>
        <w:numPr>
          <w:ilvl w:val="0"/>
          <w:numId w:val="2"/>
        </w:numPr>
        <w:ind w:left="1276" w:hanging="425"/>
        <w:rPr>
          <w:rFonts w:asciiTheme="minorHAnsi" w:hAnsiTheme="minorHAnsi"/>
          <w:sz w:val="24"/>
        </w:rPr>
      </w:pPr>
      <w:r w:rsidRPr="00BB3BE4">
        <w:rPr>
          <w:rFonts w:asciiTheme="minorHAnsi" w:hAnsiTheme="minorHAnsi" w:cs="Arial"/>
          <w:color w:val="000000"/>
          <w:sz w:val="24"/>
        </w:rPr>
        <w:t xml:space="preserve">má v </w:t>
      </w:r>
      <w:r w:rsidRPr="00BB3BE4">
        <w:rPr>
          <w:rFonts w:asciiTheme="minorHAnsi" w:hAnsiTheme="minorHAnsi" w:cs="ArialMT"/>
          <w:color w:val="000000"/>
          <w:sz w:val="24"/>
        </w:rPr>
        <w:t>Č</w:t>
      </w:r>
      <w:r w:rsidRPr="00BB3BE4">
        <w:rPr>
          <w:rFonts w:asciiTheme="minorHAnsi" w:hAnsiTheme="minorHAnsi" w:cs="Arial"/>
          <w:color w:val="000000"/>
          <w:sz w:val="24"/>
        </w:rPr>
        <w:t>eské republice nebo v zemi svého sídla splatný nedoplatek na pojistném</w:t>
      </w:r>
      <w:r w:rsidRPr="00BB3BE4">
        <w:rPr>
          <w:rFonts w:asciiTheme="minorHAnsi" w:hAnsiTheme="minorHAnsi"/>
          <w:sz w:val="24"/>
        </w:rPr>
        <w:t xml:space="preserve"> </w:t>
      </w:r>
      <w:r w:rsidRPr="00BB3BE4">
        <w:rPr>
          <w:rFonts w:asciiTheme="minorHAnsi" w:hAnsiTheme="minorHAnsi" w:cs="Arial"/>
          <w:color w:val="000000"/>
          <w:sz w:val="24"/>
        </w:rPr>
        <w:t>nebo na penále na ve</w:t>
      </w:r>
      <w:r w:rsidRPr="00BB3BE4">
        <w:rPr>
          <w:rFonts w:asciiTheme="minorHAnsi" w:hAnsiTheme="minorHAnsi" w:cs="ArialMT"/>
          <w:color w:val="000000"/>
          <w:sz w:val="24"/>
        </w:rPr>
        <w:t>ř</w:t>
      </w:r>
      <w:r w:rsidRPr="00BB3BE4">
        <w:rPr>
          <w:rFonts w:asciiTheme="minorHAnsi" w:hAnsiTheme="minorHAnsi" w:cs="Arial"/>
          <w:color w:val="000000"/>
          <w:sz w:val="24"/>
        </w:rPr>
        <w:t>ejné zdravotní pojišt</w:t>
      </w:r>
      <w:r w:rsidRPr="00BB3BE4">
        <w:rPr>
          <w:rFonts w:asciiTheme="minorHAnsi" w:hAnsiTheme="minorHAnsi" w:cs="ArialMT"/>
          <w:color w:val="000000"/>
          <w:sz w:val="24"/>
        </w:rPr>
        <w:t>ě</w:t>
      </w:r>
      <w:r w:rsidRPr="00BB3BE4">
        <w:rPr>
          <w:rFonts w:asciiTheme="minorHAnsi" w:hAnsiTheme="minorHAnsi" w:cs="Arial"/>
          <w:color w:val="000000"/>
          <w:sz w:val="24"/>
        </w:rPr>
        <w:t xml:space="preserve">ní </w:t>
      </w:r>
      <w:r w:rsidRPr="00BB3BE4">
        <w:rPr>
          <w:rFonts w:asciiTheme="minorHAnsi" w:hAnsiTheme="minorHAnsi"/>
          <w:b/>
          <w:sz w:val="24"/>
        </w:rPr>
        <w:t>(§ 74 odst. 1 písm. c</w:t>
      </w:r>
      <w:r>
        <w:rPr>
          <w:rFonts w:asciiTheme="minorHAnsi" w:hAnsiTheme="minorHAnsi"/>
          <w:b/>
          <w:sz w:val="24"/>
        </w:rPr>
        <w:t>)</w:t>
      </w:r>
      <w:r w:rsidRPr="00BB3BE4">
        <w:rPr>
          <w:rFonts w:asciiTheme="minorHAnsi" w:hAnsiTheme="minorHAnsi"/>
          <w:b/>
          <w:sz w:val="24"/>
        </w:rPr>
        <w:t xml:space="preserve"> </w:t>
      </w:r>
      <w:r>
        <w:rPr>
          <w:rFonts w:asciiTheme="minorHAnsi" w:hAnsiTheme="minorHAnsi"/>
          <w:b/>
          <w:sz w:val="24"/>
        </w:rPr>
        <w:t>ZZVZ</w:t>
      </w:r>
      <w:r w:rsidRPr="00BB3BE4">
        <w:rPr>
          <w:rFonts w:asciiTheme="minorHAnsi" w:hAnsiTheme="minorHAnsi"/>
          <w:b/>
          <w:sz w:val="24"/>
        </w:rPr>
        <w:t>)</w:t>
      </w:r>
      <w:r w:rsidRPr="00BB3BE4">
        <w:rPr>
          <w:rFonts w:asciiTheme="minorHAnsi" w:hAnsiTheme="minorHAnsi" w:cs="Arial"/>
          <w:color w:val="000000"/>
          <w:sz w:val="24"/>
        </w:rPr>
        <w:t>,</w:t>
      </w:r>
    </w:p>
    <w:p w14:paraId="7E00B364" w14:textId="77777777" w:rsidR="00F52B96" w:rsidRPr="00BB3BE4" w:rsidRDefault="00F52B96" w:rsidP="00F52B96">
      <w:pPr>
        <w:numPr>
          <w:ilvl w:val="0"/>
          <w:numId w:val="2"/>
        </w:numPr>
        <w:ind w:left="1276" w:hanging="425"/>
        <w:rPr>
          <w:rFonts w:asciiTheme="minorHAnsi" w:hAnsiTheme="minorHAnsi"/>
          <w:sz w:val="24"/>
        </w:rPr>
      </w:pPr>
      <w:r w:rsidRPr="00BB3BE4">
        <w:rPr>
          <w:rFonts w:asciiTheme="minorHAnsi" w:hAnsiTheme="minorHAnsi" w:cs="Arial"/>
          <w:color w:val="000000"/>
          <w:sz w:val="24"/>
        </w:rPr>
        <w:t xml:space="preserve">má v </w:t>
      </w:r>
      <w:r w:rsidRPr="00BB3BE4">
        <w:rPr>
          <w:rFonts w:asciiTheme="minorHAnsi" w:hAnsiTheme="minorHAnsi" w:cs="ArialMT"/>
          <w:color w:val="000000"/>
          <w:sz w:val="24"/>
        </w:rPr>
        <w:t>Č</w:t>
      </w:r>
      <w:r w:rsidRPr="00BB3BE4">
        <w:rPr>
          <w:rFonts w:asciiTheme="minorHAnsi" w:hAnsiTheme="minorHAnsi" w:cs="Arial"/>
          <w:color w:val="000000"/>
          <w:sz w:val="24"/>
        </w:rPr>
        <w:t>eské republice nebo v zemi svého sídla splatný nedoplatek na pojistném</w:t>
      </w:r>
      <w:r w:rsidRPr="00BB3BE4">
        <w:rPr>
          <w:rFonts w:asciiTheme="minorHAnsi" w:hAnsiTheme="minorHAnsi"/>
          <w:sz w:val="24"/>
        </w:rPr>
        <w:t xml:space="preserve"> </w:t>
      </w:r>
      <w:r w:rsidRPr="00BB3BE4">
        <w:rPr>
          <w:rFonts w:asciiTheme="minorHAnsi" w:hAnsiTheme="minorHAnsi" w:cs="Arial"/>
          <w:color w:val="000000"/>
          <w:sz w:val="24"/>
        </w:rPr>
        <w:t>nebo na penále na sociální zabezpe</w:t>
      </w:r>
      <w:r w:rsidRPr="00BB3BE4">
        <w:rPr>
          <w:rFonts w:asciiTheme="minorHAnsi" w:hAnsiTheme="minorHAnsi" w:cs="ArialMT"/>
          <w:color w:val="000000"/>
          <w:sz w:val="24"/>
        </w:rPr>
        <w:t>č</w:t>
      </w:r>
      <w:r w:rsidRPr="00BB3BE4">
        <w:rPr>
          <w:rFonts w:asciiTheme="minorHAnsi" w:hAnsiTheme="minorHAnsi" w:cs="Arial"/>
          <w:color w:val="000000"/>
          <w:sz w:val="24"/>
        </w:rPr>
        <w:t>ení a p</w:t>
      </w:r>
      <w:r w:rsidRPr="00BB3BE4">
        <w:rPr>
          <w:rFonts w:asciiTheme="minorHAnsi" w:hAnsiTheme="minorHAnsi" w:cs="ArialMT"/>
          <w:color w:val="000000"/>
          <w:sz w:val="24"/>
        </w:rPr>
        <w:t>ř</w:t>
      </w:r>
      <w:r w:rsidRPr="00BB3BE4">
        <w:rPr>
          <w:rFonts w:asciiTheme="minorHAnsi" w:hAnsiTheme="minorHAnsi" w:cs="Arial"/>
          <w:color w:val="000000"/>
          <w:sz w:val="24"/>
        </w:rPr>
        <w:t>ísp</w:t>
      </w:r>
      <w:r w:rsidRPr="00BB3BE4">
        <w:rPr>
          <w:rFonts w:asciiTheme="minorHAnsi" w:hAnsiTheme="minorHAnsi" w:cs="ArialMT"/>
          <w:color w:val="000000"/>
          <w:sz w:val="24"/>
        </w:rPr>
        <w:t>ě</w:t>
      </w:r>
      <w:r w:rsidRPr="00BB3BE4">
        <w:rPr>
          <w:rFonts w:asciiTheme="minorHAnsi" w:hAnsiTheme="minorHAnsi" w:cs="Arial"/>
          <w:color w:val="000000"/>
          <w:sz w:val="24"/>
        </w:rPr>
        <w:t>vku na státní politiku zam</w:t>
      </w:r>
      <w:r w:rsidRPr="00BB3BE4">
        <w:rPr>
          <w:rFonts w:asciiTheme="minorHAnsi" w:hAnsiTheme="minorHAnsi" w:cs="ArialMT"/>
          <w:color w:val="000000"/>
          <w:sz w:val="24"/>
        </w:rPr>
        <w:t>ě</w:t>
      </w:r>
      <w:r w:rsidRPr="00BB3BE4">
        <w:rPr>
          <w:rFonts w:asciiTheme="minorHAnsi" w:hAnsiTheme="minorHAnsi" w:cs="Arial"/>
          <w:color w:val="000000"/>
          <w:sz w:val="24"/>
        </w:rPr>
        <w:t xml:space="preserve">stnanosti </w:t>
      </w:r>
      <w:r w:rsidRPr="00BB3BE4">
        <w:rPr>
          <w:rFonts w:asciiTheme="minorHAnsi" w:hAnsiTheme="minorHAnsi"/>
          <w:b/>
          <w:sz w:val="24"/>
        </w:rPr>
        <w:t xml:space="preserve">(§ 74 odst. 1 písm. d) </w:t>
      </w:r>
      <w:r>
        <w:rPr>
          <w:rFonts w:asciiTheme="minorHAnsi" w:hAnsiTheme="minorHAnsi"/>
          <w:b/>
          <w:sz w:val="24"/>
        </w:rPr>
        <w:t>ZZVZ</w:t>
      </w:r>
      <w:r w:rsidRPr="00BB3BE4">
        <w:rPr>
          <w:rFonts w:asciiTheme="minorHAnsi" w:hAnsiTheme="minorHAnsi"/>
          <w:b/>
          <w:sz w:val="24"/>
        </w:rPr>
        <w:t>)</w:t>
      </w:r>
      <w:r w:rsidRPr="00BB3BE4">
        <w:rPr>
          <w:rFonts w:asciiTheme="minorHAnsi" w:hAnsiTheme="minorHAnsi" w:cs="Arial"/>
          <w:color w:val="000000"/>
          <w:sz w:val="24"/>
        </w:rPr>
        <w:t>,</w:t>
      </w:r>
    </w:p>
    <w:p w14:paraId="7BEEFA16" w14:textId="77777777" w:rsidR="00F52B96" w:rsidRPr="00BB3BE4" w:rsidRDefault="00F52B96" w:rsidP="00F52B96">
      <w:pPr>
        <w:numPr>
          <w:ilvl w:val="0"/>
          <w:numId w:val="2"/>
        </w:numPr>
        <w:ind w:left="1276" w:hanging="425"/>
        <w:rPr>
          <w:rFonts w:asciiTheme="minorHAnsi" w:hAnsiTheme="minorHAnsi"/>
          <w:sz w:val="24"/>
        </w:rPr>
      </w:pPr>
      <w:r w:rsidRPr="00BB3BE4">
        <w:rPr>
          <w:rFonts w:asciiTheme="minorHAnsi" w:hAnsiTheme="minorHAnsi" w:cs="Arial"/>
          <w:color w:val="000000"/>
          <w:sz w:val="24"/>
        </w:rPr>
        <w:t>je v likvidaci, proti n</w:t>
      </w:r>
      <w:r w:rsidRPr="00BB3BE4">
        <w:rPr>
          <w:rFonts w:asciiTheme="minorHAnsi" w:hAnsiTheme="minorHAnsi" w:cs="ArialMT"/>
          <w:color w:val="000000"/>
          <w:sz w:val="24"/>
        </w:rPr>
        <w:t>ě</w:t>
      </w:r>
      <w:r w:rsidRPr="00BB3BE4">
        <w:rPr>
          <w:rFonts w:asciiTheme="minorHAnsi" w:hAnsiTheme="minorHAnsi" w:cs="Arial"/>
          <w:color w:val="000000"/>
          <w:sz w:val="24"/>
        </w:rPr>
        <w:t>muž bylo vydáno rozhodnutí o úpadku, v</w:t>
      </w:r>
      <w:r w:rsidRPr="00BB3BE4">
        <w:rPr>
          <w:rFonts w:asciiTheme="minorHAnsi" w:hAnsiTheme="minorHAnsi" w:cs="ArialMT"/>
          <w:color w:val="000000"/>
          <w:sz w:val="24"/>
        </w:rPr>
        <w:t>ůč</w:t>
      </w:r>
      <w:r w:rsidRPr="00BB3BE4">
        <w:rPr>
          <w:rFonts w:asciiTheme="minorHAnsi" w:hAnsiTheme="minorHAnsi" w:cs="Arial"/>
          <w:color w:val="000000"/>
          <w:sz w:val="24"/>
        </w:rPr>
        <w:t>i n</w:t>
      </w:r>
      <w:r w:rsidRPr="00BB3BE4">
        <w:rPr>
          <w:rFonts w:asciiTheme="minorHAnsi" w:hAnsiTheme="minorHAnsi" w:cs="ArialMT"/>
          <w:color w:val="000000"/>
          <w:sz w:val="24"/>
        </w:rPr>
        <w:t>ě</w:t>
      </w:r>
      <w:r w:rsidRPr="00BB3BE4">
        <w:rPr>
          <w:rFonts w:asciiTheme="minorHAnsi" w:hAnsiTheme="minorHAnsi" w:cs="Arial"/>
          <w:color w:val="000000"/>
          <w:sz w:val="24"/>
        </w:rPr>
        <w:t>muž byla</w:t>
      </w:r>
      <w:r w:rsidRPr="00BB3BE4">
        <w:rPr>
          <w:rFonts w:asciiTheme="minorHAnsi" w:hAnsiTheme="minorHAnsi"/>
          <w:sz w:val="24"/>
        </w:rPr>
        <w:t xml:space="preserve"> </w:t>
      </w:r>
      <w:r w:rsidRPr="00BB3BE4">
        <w:rPr>
          <w:rFonts w:asciiTheme="minorHAnsi" w:hAnsiTheme="minorHAnsi" w:cs="Arial"/>
          <w:color w:val="000000"/>
          <w:sz w:val="24"/>
        </w:rPr>
        <w:t>na</w:t>
      </w:r>
      <w:r w:rsidRPr="00BB3BE4">
        <w:rPr>
          <w:rFonts w:asciiTheme="minorHAnsi" w:hAnsiTheme="minorHAnsi" w:cs="ArialMT"/>
          <w:color w:val="000000"/>
          <w:sz w:val="24"/>
        </w:rPr>
        <w:t>ř</w:t>
      </w:r>
      <w:r w:rsidRPr="00BB3BE4">
        <w:rPr>
          <w:rFonts w:asciiTheme="minorHAnsi" w:hAnsiTheme="minorHAnsi" w:cs="Arial"/>
          <w:color w:val="000000"/>
          <w:sz w:val="24"/>
        </w:rPr>
        <w:t>ízena nucená správa podle jiného právního p</w:t>
      </w:r>
      <w:r w:rsidRPr="00BB3BE4">
        <w:rPr>
          <w:rFonts w:asciiTheme="minorHAnsi" w:hAnsiTheme="minorHAnsi" w:cs="ArialMT"/>
          <w:color w:val="000000"/>
          <w:sz w:val="24"/>
        </w:rPr>
        <w:t>ř</w:t>
      </w:r>
      <w:r w:rsidRPr="00BB3BE4">
        <w:rPr>
          <w:rFonts w:asciiTheme="minorHAnsi" w:hAnsiTheme="minorHAnsi" w:cs="Arial"/>
          <w:color w:val="000000"/>
          <w:sz w:val="24"/>
        </w:rPr>
        <w:t>edpisu</w:t>
      </w:r>
      <w:r w:rsidRPr="00BB3BE4">
        <w:rPr>
          <w:rFonts w:asciiTheme="minorHAnsi" w:hAnsiTheme="minorHAnsi" w:cs="Arial"/>
          <w:b/>
          <w:bCs/>
          <w:color w:val="05507A"/>
          <w:sz w:val="24"/>
        </w:rPr>
        <w:t xml:space="preserve"> </w:t>
      </w:r>
      <w:r w:rsidRPr="00BB3BE4">
        <w:rPr>
          <w:rFonts w:asciiTheme="minorHAnsi" w:hAnsiTheme="minorHAnsi" w:cs="Arial"/>
          <w:color w:val="000000"/>
          <w:sz w:val="24"/>
        </w:rPr>
        <w:t>nebo v obdobné situaci</w:t>
      </w:r>
      <w:r w:rsidRPr="00BB3BE4">
        <w:rPr>
          <w:rFonts w:asciiTheme="minorHAnsi" w:hAnsiTheme="minorHAnsi"/>
          <w:sz w:val="24"/>
        </w:rPr>
        <w:t xml:space="preserve"> </w:t>
      </w:r>
      <w:r w:rsidRPr="00BB3BE4">
        <w:rPr>
          <w:rFonts w:asciiTheme="minorHAnsi" w:hAnsiTheme="minorHAnsi" w:cs="Arial"/>
          <w:color w:val="000000"/>
          <w:sz w:val="24"/>
        </w:rPr>
        <w:t xml:space="preserve">podle právního </w:t>
      </w:r>
      <w:r w:rsidRPr="00BB3BE4">
        <w:rPr>
          <w:rFonts w:asciiTheme="minorHAnsi" w:hAnsiTheme="minorHAnsi" w:cs="ArialMT"/>
          <w:color w:val="000000"/>
          <w:sz w:val="24"/>
        </w:rPr>
        <w:t>ř</w:t>
      </w:r>
      <w:r w:rsidRPr="00BB3BE4">
        <w:rPr>
          <w:rFonts w:asciiTheme="minorHAnsi" w:hAnsiTheme="minorHAnsi" w:cs="Arial"/>
          <w:color w:val="000000"/>
          <w:sz w:val="24"/>
        </w:rPr>
        <w:t>ádu zem</w:t>
      </w:r>
      <w:r w:rsidRPr="00BB3BE4">
        <w:rPr>
          <w:rFonts w:asciiTheme="minorHAnsi" w:hAnsiTheme="minorHAnsi" w:cs="ArialMT"/>
          <w:color w:val="000000"/>
          <w:sz w:val="24"/>
        </w:rPr>
        <w:t xml:space="preserve">ě </w:t>
      </w:r>
      <w:r w:rsidRPr="00BB3BE4">
        <w:rPr>
          <w:rFonts w:asciiTheme="minorHAnsi" w:hAnsiTheme="minorHAnsi" w:cs="Arial"/>
          <w:color w:val="000000"/>
          <w:sz w:val="24"/>
        </w:rPr>
        <w:t xml:space="preserve">sídla dodavatele </w:t>
      </w:r>
      <w:r w:rsidRPr="00BB3BE4">
        <w:rPr>
          <w:rFonts w:asciiTheme="minorHAnsi" w:hAnsiTheme="minorHAnsi"/>
          <w:b/>
          <w:sz w:val="24"/>
        </w:rPr>
        <w:t xml:space="preserve">(§ 74 odst. 1 písm. e) </w:t>
      </w:r>
      <w:r>
        <w:rPr>
          <w:rFonts w:asciiTheme="minorHAnsi" w:hAnsiTheme="minorHAnsi"/>
          <w:b/>
          <w:sz w:val="24"/>
        </w:rPr>
        <w:t>ZZVZ</w:t>
      </w:r>
      <w:r w:rsidRPr="00BB3BE4">
        <w:rPr>
          <w:rFonts w:asciiTheme="minorHAnsi" w:hAnsiTheme="minorHAnsi"/>
          <w:b/>
          <w:sz w:val="24"/>
        </w:rPr>
        <w:t>)</w:t>
      </w:r>
      <w:r w:rsidRPr="00BB3BE4">
        <w:rPr>
          <w:rFonts w:asciiTheme="minorHAnsi" w:hAnsiTheme="minorHAnsi" w:cs="Arial"/>
          <w:color w:val="000000"/>
          <w:sz w:val="24"/>
        </w:rPr>
        <w:t>.</w:t>
      </w:r>
    </w:p>
    <w:p w14:paraId="19FD1A73" w14:textId="77777777" w:rsidR="00F52B96" w:rsidRDefault="00F52B96" w:rsidP="00F52B96">
      <w:pPr>
        <w:rPr>
          <w:rFonts w:asciiTheme="minorHAnsi" w:hAnsiTheme="minorHAnsi"/>
          <w:sz w:val="24"/>
        </w:rPr>
      </w:pPr>
    </w:p>
    <w:p w14:paraId="57339261" w14:textId="77777777" w:rsidR="001B42F1" w:rsidRPr="00A33FB2" w:rsidRDefault="001B42F1" w:rsidP="00F52B96">
      <w:pPr>
        <w:rPr>
          <w:rFonts w:asciiTheme="minorHAnsi" w:hAnsiTheme="minorHAnsi"/>
          <w:sz w:val="24"/>
        </w:rPr>
      </w:pPr>
    </w:p>
    <w:p w14:paraId="1DEC7C61" w14:textId="77777777" w:rsidR="00F52B96" w:rsidRPr="00912581" w:rsidRDefault="00F52B96" w:rsidP="002A405D">
      <w:pPr>
        <w:autoSpaceDE w:val="0"/>
        <w:autoSpaceDN w:val="0"/>
        <w:adjustRightInd w:val="0"/>
        <w:ind w:left="851"/>
        <w:rPr>
          <w:rFonts w:asciiTheme="minorHAnsi" w:hAnsiTheme="minorHAnsi"/>
          <w:b/>
          <w:sz w:val="24"/>
          <w:u w:val="single"/>
        </w:rPr>
      </w:pPr>
      <w:r w:rsidRPr="00912581">
        <w:rPr>
          <w:rFonts w:asciiTheme="minorHAnsi" w:hAnsiTheme="minorHAnsi"/>
          <w:b/>
          <w:sz w:val="24"/>
          <w:u w:val="single"/>
        </w:rPr>
        <w:t>Dodavatel prokazuje splnění podmínek základní způsobilosti ve vztahu k</w:t>
      </w:r>
      <w:r>
        <w:rPr>
          <w:rFonts w:asciiTheme="minorHAnsi" w:hAnsiTheme="minorHAnsi"/>
          <w:b/>
          <w:sz w:val="24"/>
          <w:u w:val="single"/>
        </w:rPr>
        <w:t> </w:t>
      </w:r>
      <w:r w:rsidRPr="00912581">
        <w:rPr>
          <w:rFonts w:asciiTheme="minorHAnsi" w:hAnsiTheme="minorHAnsi"/>
          <w:b/>
          <w:sz w:val="24"/>
          <w:u w:val="single"/>
        </w:rPr>
        <w:t>České</w:t>
      </w:r>
      <w:r>
        <w:rPr>
          <w:rFonts w:asciiTheme="minorHAnsi" w:hAnsiTheme="minorHAnsi"/>
          <w:b/>
          <w:sz w:val="24"/>
          <w:u w:val="single"/>
        </w:rPr>
        <w:t xml:space="preserve"> </w:t>
      </w:r>
      <w:r w:rsidRPr="00912581">
        <w:rPr>
          <w:rFonts w:asciiTheme="minorHAnsi" w:hAnsiTheme="minorHAnsi"/>
          <w:b/>
          <w:sz w:val="24"/>
          <w:u w:val="single"/>
        </w:rPr>
        <w:t>republice předložením</w:t>
      </w:r>
      <w:r>
        <w:rPr>
          <w:rFonts w:asciiTheme="minorHAnsi" w:hAnsiTheme="minorHAnsi"/>
          <w:b/>
          <w:sz w:val="24"/>
          <w:u w:val="single"/>
        </w:rPr>
        <w:t>:</w:t>
      </w:r>
    </w:p>
    <w:p w14:paraId="146C5D79" w14:textId="4E970FFD" w:rsidR="00F52B96" w:rsidRPr="00912581" w:rsidRDefault="00F52B96">
      <w:pPr>
        <w:pStyle w:val="Odstavecseseznamem"/>
        <w:numPr>
          <w:ilvl w:val="0"/>
          <w:numId w:val="6"/>
        </w:numPr>
        <w:autoSpaceDE w:val="0"/>
        <w:autoSpaceDN w:val="0"/>
        <w:adjustRightInd w:val="0"/>
        <w:ind w:left="1276" w:hanging="425"/>
        <w:rPr>
          <w:rFonts w:asciiTheme="minorHAnsi" w:hAnsiTheme="minorHAnsi" w:cs="Arial"/>
          <w:sz w:val="24"/>
        </w:rPr>
      </w:pPr>
      <w:r w:rsidRPr="00912581">
        <w:rPr>
          <w:rFonts w:asciiTheme="minorHAnsi" w:hAnsiTheme="minorHAnsi" w:cs="Arial"/>
          <w:sz w:val="24"/>
        </w:rPr>
        <w:t>výpisu z evidence Rejst</w:t>
      </w:r>
      <w:r w:rsidRPr="00912581">
        <w:rPr>
          <w:rFonts w:asciiTheme="minorHAnsi" w:hAnsiTheme="minorHAnsi" w:cs="ArialMT"/>
          <w:sz w:val="24"/>
        </w:rPr>
        <w:t>ř</w:t>
      </w:r>
      <w:r w:rsidRPr="00912581">
        <w:rPr>
          <w:rFonts w:asciiTheme="minorHAnsi" w:hAnsiTheme="minorHAnsi" w:cs="Arial"/>
          <w:sz w:val="24"/>
        </w:rPr>
        <w:t>íku trest</w:t>
      </w:r>
      <w:r w:rsidRPr="00912581">
        <w:rPr>
          <w:rFonts w:asciiTheme="minorHAnsi" w:hAnsiTheme="minorHAnsi" w:cs="ArialMT"/>
          <w:sz w:val="24"/>
        </w:rPr>
        <w:t xml:space="preserve">ů </w:t>
      </w:r>
      <w:r w:rsidRPr="00912581">
        <w:rPr>
          <w:rFonts w:asciiTheme="minorHAnsi" w:hAnsiTheme="minorHAnsi" w:cs="Arial"/>
          <w:sz w:val="24"/>
        </w:rPr>
        <w:t xml:space="preserve">ve vztahu k bodu </w:t>
      </w:r>
      <w:r w:rsidR="00607E22">
        <w:rPr>
          <w:rFonts w:asciiTheme="minorHAnsi" w:hAnsiTheme="minorHAnsi" w:cs="Arial"/>
          <w:b/>
          <w:sz w:val="24"/>
        </w:rPr>
        <w:t>6</w:t>
      </w:r>
      <w:r>
        <w:rPr>
          <w:rFonts w:asciiTheme="minorHAnsi" w:hAnsiTheme="minorHAnsi" w:cs="Arial"/>
          <w:b/>
          <w:sz w:val="24"/>
        </w:rPr>
        <w:t>.3</w:t>
      </w:r>
      <w:r w:rsidRPr="00912581">
        <w:rPr>
          <w:rFonts w:asciiTheme="minorHAnsi" w:hAnsiTheme="minorHAnsi" w:cs="Arial"/>
          <w:b/>
          <w:sz w:val="24"/>
        </w:rPr>
        <w:t xml:space="preserve">. a) </w:t>
      </w:r>
      <w:r w:rsidRPr="00912581">
        <w:rPr>
          <w:rFonts w:asciiTheme="minorHAnsi" w:hAnsiTheme="minorHAnsi" w:cs="Arial"/>
          <w:sz w:val="24"/>
        </w:rPr>
        <w:t>Zadávací dokumentace,</w:t>
      </w:r>
    </w:p>
    <w:p w14:paraId="1C4AA255" w14:textId="710677BF" w:rsidR="00F52B96" w:rsidRPr="00912581" w:rsidRDefault="00F52B96">
      <w:pPr>
        <w:pStyle w:val="Odstavecseseznamem"/>
        <w:numPr>
          <w:ilvl w:val="0"/>
          <w:numId w:val="6"/>
        </w:numPr>
        <w:autoSpaceDE w:val="0"/>
        <w:autoSpaceDN w:val="0"/>
        <w:adjustRightInd w:val="0"/>
        <w:ind w:left="1276" w:hanging="425"/>
        <w:rPr>
          <w:rFonts w:asciiTheme="minorHAnsi" w:hAnsiTheme="minorHAnsi" w:cs="Arial"/>
          <w:sz w:val="24"/>
        </w:rPr>
      </w:pPr>
      <w:r w:rsidRPr="00912581">
        <w:rPr>
          <w:rFonts w:asciiTheme="minorHAnsi" w:hAnsiTheme="minorHAnsi" w:cs="Arial"/>
          <w:sz w:val="24"/>
        </w:rPr>
        <w:t>potvrzení p</w:t>
      </w:r>
      <w:r w:rsidRPr="00912581">
        <w:rPr>
          <w:rFonts w:asciiTheme="minorHAnsi" w:hAnsiTheme="minorHAnsi" w:cs="ArialMT"/>
          <w:sz w:val="24"/>
        </w:rPr>
        <w:t>ř</w:t>
      </w:r>
      <w:r w:rsidRPr="00912581">
        <w:rPr>
          <w:rFonts w:asciiTheme="minorHAnsi" w:hAnsiTheme="minorHAnsi" w:cs="Arial"/>
          <w:sz w:val="24"/>
        </w:rPr>
        <w:t>íslušného finan</w:t>
      </w:r>
      <w:r w:rsidRPr="00912581">
        <w:rPr>
          <w:rFonts w:asciiTheme="minorHAnsi" w:hAnsiTheme="minorHAnsi" w:cs="ArialMT"/>
          <w:sz w:val="24"/>
        </w:rPr>
        <w:t>č</w:t>
      </w:r>
      <w:r w:rsidRPr="00912581">
        <w:rPr>
          <w:rFonts w:asciiTheme="minorHAnsi" w:hAnsiTheme="minorHAnsi" w:cs="Arial"/>
          <w:sz w:val="24"/>
        </w:rPr>
        <w:t>ního ú</w:t>
      </w:r>
      <w:r w:rsidRPr="00912581">
        <w:rPr>
          <w:rFonts w:asciiTheme="minorHAnsi" w:hAnsiTheme="minorHAnsi" w:cs="ArialMT"/>
          <w:sz w:val="24"/>
        </w:rPr>
        <w:t>ř</w:t>
      </w:r>
      <w:r w:rsidRPr="00912581">
        <w:rPr>
          <w:rFonts w:asciiTheme="minorHAnsi" w:hAnsiTheme="minorHAnsi" w:cs="Arial"/>
          <w:sz w:val="24"/>
        </w:rPr>
        <w:t xml:space="preserve">adu ve vztahu k bodu  </w:t>
      </w:r>
      <w:r w:rsidR="00607E22">
        <w:rPr>
          <w:rFonts w:asciiTheme="minorHAnsi" w:hAnsiTheme="minorHAnsi" w:cs="Arial"/>
          <w:b/>
          <w:sz w:val="24"/>
        </w:rPr>
        <w:t>6</w:t>
      </w:r>
      <w:r>
        <w:rPr>
          <w:rFonts w:asciiTheme="minorHAnsi" w:hAnsiTheme="minorHAnsi" w:cs="Arial"/>
          <w:b/>
          <w:sz w:val="24"/>
        </w:rPr>
        <w:t>.3.</w:t>
      </w:r>
      <w:r w:rsidRPr="00912581">
        <w:rPr>
          <w:rFonts w:asciiTheme="minorHAnsi" w:hAnsiTheme="minorHAnsi" w:cs="Arial"/>
          <w:b/>
          <w:sz w:val="24"/>
        </w:rPr>
        <w:t xml:space="preserve"> b) </w:t>
      </w:r>
      <w:r w:rsidRPr="00912581">
        <w:rPr>
          <w:rFonts w:asciiTheme="minorHAnsi" w:hAnsiTheme="minorHAnsi" w:cs="Arial"/>
          <w:sz w:val="24"/>
        </w:rPr>
        <w:t>Zadávací dokumentace,</w:t>
      </w:r>
    </w:p>
    <w:p w14:paraId="76425345" w14:textId="19AD6C82" w:rsidR="00F52B96" w:rsidRPr="00767942" w:rsidRDefault="00F52B96">
      <w:pPr>
        <w:pStyle w:val="Odstavecseseznamem"/>
        <w:numPr>
          <w:ilvl w:val="0"/>
          <w:numId w:val="6"/>
        </w:numPr>
        <w:autoSpaceDE w:val="0"/>
        <w:autoSpaceDN w:val="0"/>
        <w:adjustRightInd w:val="0"/>
        <w:ind w:left="1276" w:hanging="425"/>
        <w:rPr>
          <w:rFonts w:asciiTheme="minorHAnsi" w:hAnsiTheme="minorHAnsi" w:cs="Arial"/>
          <w:sz w:val="24"/>
        </w:rPr>
      </w:pPr>
      <w:r w:rsidRPr="00912581">
        <w:rPr>
          <w:rFonts w:asciiTheme="minorHAnsi" w:hAnsiTheme="minorHAnsi" w:cs="Arial"/>
          <w:sz w:val="24"/>
        </w:rPr>
        <w:t xml:space="preserve">písemného </w:t>
      </w:r>
      <w:r w:rsidRPr="00912581">
        <w:rPr>
          <w:rFonts w:asciiTheme="minorHAnsi" w:hAnsiTheme="minorHAnsi" w:cs="ArialMT"/>
          <w:sz w:val="24"/>
        </w:rPr>
        <w:t>č</w:t>
      </w:r>
      <w:r w:rsidRPr="00912581">
        <w:rPr>
          <w:rFonts w:asciiTheme="minorHAnsi" w:hAnsiTheme="minorHAnsi" w:cs="Arial"/>
          <w:sz w:val="24"/>
        </w:rPr>
        <w:t>estného prohlášení ve vztahu ke spot</w:t>
      </w:r>
      <w:r w:rsidRPr="00912581">
        <w:rPr>
          <w:rFonts w:asciiTheme="minorHAnsi" w:hAnsiTheme="minorHAnsi" w:cs="ArialMT"/>
          <w:sz w:val="24"/>
        </w:rPr>
        <w:t>ř</w:t>
      </w:r>
      <w:r w:rsidRPr="00912581">
        <w:rPr>
          <w:rFonts w:asciiTheme="minorHAnsi" w:hAnsiTheme="minorHAnsi" w:cs="Arial"/>
          <w:sz w:val="24"/>
        </w:rPr>
        <w:t>ební dani ve vztahu</w:t>
      </w:r>
      <w:r>
        <w:rPr>
          <w:rFonts w:asciiTheme="minorHAnsi" w:hAnsiTheme="minorHAnsi" w:cs="Arial"/>
          <w:sz w:val="24"/>
        </w:rPr>
        <w:t xml:space="preserve"> k bod</w:t>
      </w:r>
      <w:r w:rsidRPr="00912581">
        <w:rPr>
          <w:rFonts w:asciiTheme="minorHAnsi" w:hAnsiTheme="minorHAnsi" w:cs="Arial"/>
          <w:sz w:val="24"/>
        </w:rPr>
        <w:t xml:space="preserve">u </w:t>
      </w:r>
      <w:r w:rsidR="00607E22">
        <w:rPr>
          <w:rFonts w:asciiTheme="minorHAnsi" w:hAnsiTheme="minorHAnsi" w:cs="Arial"/>
          <w:b/>
          <w:sz w:val="24"/>
        </w:rPr>
        <w:t>6</w:t>
      </w:r>
      <w:r>
        <w:rPr>
          <w:rFonts w:asciiTheme="minorHAnsi" w:hAnsiTheme="minorHAnsi" w:cs="Arial"/>
          <w:b/>
          <w:sz w:val="24"/>
        </w:rPr>
        <w:t>.3.</w:t>
      </w:r>
      <w:r w:rsidRPr="00912581">
        <w:rPr>
          <w:rFonts w:asciiTheme="minorHAnsi" w:hAnsiTheme="minorHAnsi" w:cs="Arial"/>
          <w:b/>
          <w:sz w:val="24"/>
        </w:rPr>
        <w:t xml:space="preserve"> b) </w:t>
      </w:r>
      <w:r w:rsidRPr="00912581">
        <w:rPr>
          <w:rFonts w:asciiTheme="minorHAnsi" w:hAnsiTheme="minorHAnsi" w:cs="Arial"/>
          <w:sz w:val="24"/>
        </w:rPr>
        <w:t>Zadávací dokumentace</w:t>
      </w:r>
      <w:r>
        <w:rPr>
          <w:rFonts w:asciiTheme="minorHAnsi" w:hAnsiTheme="minorHAnsi"/>
          <w:sz w:val="24"/>
        </w:rPr>
        <w:t>,</w:t>
      </w:r>
    </w:p>
    <w:p w14:paraId="69816757" w14:textId="4E65BE1F" w:rsidR="00F52B96" w:rsidRPr="00F02FC0" w:rsidRDefault="00F52B96">
      <w:pPr>
        <w:pStyle w:val="Odstavecseseznamem"/>
        <w:numPr>
          <w:ilvl w:val="0"/>
          <w:numId w:val="6"/>
        </w:numPr>
        <w:autoSpaceDE w:val="0"/>
        <w:autoSpaceDN w:val="0"/>
        <w:adjustRightInd w:val="0"/>
        <w:ind w:left="1276" w:hanging="425"/>
        <w:rPr>
          <w:rFonts w:asciiTheme="minorHAnsi" w:hAnsiTheme="minorHAnsi" w:cs="Arial"/>
          <w:sz w:val="24"/>
        </w:rPr>
      </w:pPr>
      <w:r w:rsidRPr="00F02FC0">
        <w:rPr>
          <w:rFonts w:asciiTheme="minorHAnsi" w:hAnsiTheme="minorHAnsi" w:cs="Arial"/>
          <w:sz w:val="24"/>
        </w:rPr>
        <w:t xml:space="preserve">písemného </w:t>
      </w:r>
      <w:r w:rsidRPr="00F02FC0">
        <w:rPr>
          <w:rFonts w:asciiTheme="minorHAnsi" w:hAnsiTheme="minorHAnsi" w:cs="ArialMT"/>
          <w:sz w:val="24"/>
        </w:rPr>
        <w:t>č</w:t>
      </w:r>
      <w:r w:rsidRPr="00F02FC0">
        <w:rPr>
          <w:rFonts w:asciiTheme="minorHAnsi" w:hAnsiTheme="minorHAnsi" w:cs="Arial"/>
          <w:sz w:val="24"/>
        </w:rPr>
        <w:t xml:space="preserve">estného prohlášení ve vztahu k bodu </w:t>
      </w:r>
      <w:r w:rsidR="00607E22">
        <w:rPr>
          <w:rFonts w:asciiTheme="minorHAnsi" w:hAnsiTheme="minorHAnsi" w:cs="Arial"/>
          <w:b/>
          <w:sz w:val="24"/>
        </w:rPr>
        <w:t>6</w:t>
      </w:r>
      <w:r w:rsidRPr="00F02FC0">
        <w:rPr>
          <w:rFonts w:asciiTheme="minorHAnsi" w:hAnsiTheme="minorHAnsi" w:cs="Arial"/>
          <w:b/>
          <w:sz w:val="24"/>
        </w:rPr>
        <w:t xml:space="preserve">.3. c) </w:t>
      </w:r>
      <w:r w:rsidRPr="00F02FC0">
        <w:rPr>
          <w:rFonts w:asciiTheme="minorHAnsi" w:hAnsiTheme="minorHAnsi" w:cs="Arial"/>
          <w:sz w:val="24"/>
        </w:rPr>
        <w:t xml:space="preserve">Zadávací dokumentace, </w:t>
      </w:r>
    </w:p>
    <w:p w14:paraId="24665664" w14:textId="143E6DB1" w:rsidR="00F52B96" w:rsidRPr="00912581" w:rsidRDefault="00F52B96">
      <w:pPr>
        <w:pStyle w:val="Odstavecseseznamem"/>
        <w:numPr>
          <w:ilvl w:val="0"/>
          <w:numId w:val="6"/>
        </w:numPr>
        <w:autoSpaceDE w:val="0"/>
        <w:autoSpaceDN w:val="0"/>
        <w:adjustRightInd w:val="0"/>
        <w:ind w:left="1276" w:hanging="425"/>
        <w:rPr>
          <w:rFonts w:asciiTheme="minorHAnsi" w:hAnsiTheme="minorHAnsi" w:cs="Arial"/>
          <w:sz w:val="24"/>
        </w:rPr>
      </w:pPr>
      <w:r w:rsidRPr="00912581">
        <w:rPr>
          <w:rFonts w:asciiTheme="minorHAnsi" w:hAnsiTheme="minorHAnsi" w:cs="Arial"/>
          <w:sz w:val="24"/>
        </w:rPr>
        <w:t>potvrzení p</w:t>
      </w:r>
      <w:r w:rsidRPr="00912581">
        <w:rPr>
          <w:rFonts w:asciiTheme="minorHAnsi" w:hAnsiTheme="minorHAnsi" w:cs="ArialMT"/>
          <w:sz w:val="24"/>
        </w:rPr>
        <w:t>ř</w:t>
      </w:r>
      <w:r w:rsidRPr="00912581">
        <w:rPr>
          <w:rFonts w:asciiTheme="minorHAnsi" w:hAnsiTheme="minorHAnsi" w:cs="Arial"/>
          <w:sz w:val="24"/>
        </w:rPr>
        <w:t>íslušné okresní správy sociálního zabezpe</w:t>
      </w:r>
      <w:r w:rsidRPr="00912581">
        <w:rPr>
          <w:rFonts w:asciiTheme="minorHAnsi" w:hAnsiTheme="minorHAnsi" w:cs="ArialMT"/>
          <w:sz w:val="24"/>
        </w:rPr>
        <w:t>č</w:t>
      </w:r>
      <w:r w:rsidRPr="00912581">
        <w:rPr>
          <w:rFonts w:asciiTheme="minorHAnsi" w:hAnsiTheme="minorHAnsi" w:cs="Arial"/>
          <w:sz w:val="24"/>
        </w:rPr>
        <w:t xml:space="preserve">ení ve vztahu k bodu </w:t>
      </w:r>
      <w:r w:rsidR="00607E22">
        <w:rPr>
          <w:rFonts w:asciiTheme="minorHAnsi" w:hAnsiTheme="minorHAnsi" w:cs="Arial"/>
          <w:b/>
          <w:sz w:val="24"/>
        </w:rPr>
        <w:t>6</w:t>
      </w:r>
      <w:r>
        <w:rPr>
          <w:rFonts w:asciiTheme="minorHAnsi" w:hAnsiTheme="minorHAnsi" w:cs="Arial"/>
          <w:b/>
          <w:sz w:val="24"/>
        </w:rPr>
        <w:t>.3.</w:t>
      </w:r>
      <w:r w:rsidRPr="00912581">
        <w:rPr>
          <w:rFonts w:asciiTheme="minorHAnsi" w:hAnsiTheme="minorHAnsi" w:cs="Arial"/>
          <w:b/>
          <w:sz w:val="24"/>
        </w:rPr>
        <w:t xml:space="preserve"> d) </w:t>
      </w:r>
      <w:r w:rsidRPr="00912581">
        <w:rPr>
          <w:rFonts w:asciiTheme="minorHAnsi" w:hAnsiTheme="minorHAnsi" w:cs="Arial"/>
          <w:sz w:val="24"/>
        </w:rPr>
        <w:t>Zadávací dokumentace,</w:t>
      </w:r>
    </w:p>
    <w:p w14:paraId="050CEF62" w14:textId="1D761EC3" w:rsidR="00F52B96" w:rsidRPr="00912581" w:rsidRDefault="00F52B96">
      <w:pPr>
        <w:pStyle w:val="Odstavecseseznamem"/>
        <w:numPr>
          <w:ilvl w:val="0"/>
          <w:numId w:val="6"/>
        </w:numPr>
        <w:autoSpaceDE w:val="0"/>
        <w:autoSpaceDN w:val="0"/>
        <w:adjustRightInd w:val="0"/>
        <w:ind w:left="1276" w:hanging="425"/>
        <w:rPr>
          <w:rFonts w:asciiTheme="minorHAnsi" w:hAnsiTheme="minorHAnsi" w:cs="Arial"/>
          <w:sz w:val="24"/>
        </w:rPr>
      </w:pPr>
      <w:r w:rsidRPr="00912581">
        <w:rPr>
          <w:rFonts w:asciiTheme="minorHAnsi" w:hAnsiTheme="minorHAnsi" w:cs="Arial"/>
          <w:sz w:val="24"/>
        </w:rPr>
        <w:t>výpisu z obchodního rejst</w:t>
      </w:r>
      <w:r w:rsidRPr="00912581">
        <w:rPr>
          <w:rFonts w:asciiTheme="minorHAnsi" w:hAnsiTheme="minorHAnsi" w:cs="ArialMT"/>
          <w:sz w:val="24"/>
        </w:rPr>
        <w:t>ř</w:t>
      </w:r>
      <w:r w:rsidRPr="00912581">
        <w:rPr>
          <w:rFonts w:asciiTheme="minorHAnsi" w:hAnsiTheme="minorHAnsi" w:cs="Arial"/>
          <w:sz w:val="24"/>
        </w:rPr>
        <w:t>íku, nebo p</w:t>
      </w:r>
      <w:r w:rsidRPr="00912581">
        <w:rPr>
          <w:rFonts w:asciiTheme="minorHAnsi" w:hAnsiTheme="minorHAnsi" w:cs="ArialMT"/>
          <w:sz w:val="24"/>
        </w:rPr>
        <w:t>ř</w:t>
      </w:r>
      <w:r w:rsidRPr="00912581">
        <w:rPr>
          <w:rFonts w:asciiTheme="minorHAnsi" w:hAnsiTheme="minorHAnsi" w:cs="Arial"/>
          <w:sz w:val="24"/>
        </w:rPr>
        <w:t xml:space="preserve">edložením písemného </w:t>
      </w:r>
      <w:r w:rsidRPr="00912581">
        <w:rPr>
          <w:rFonts w:asciiTheme="minorHAnsi" w:hAnsiTheme="minorHAnsi" w:cs="ArialMT"/>
          <w:sz w:val="24"/>
        </w:rPr>
        <w:t>č</w:t>
      </w:r>
      <w:r w:rsidRPr="00912581">
        <w:rPr>
          <w:rFonts w:asciiTheme="minorHAnsi" w:hAnsiTheme="minorHAnsi" w:cs="Arial"/>
          <w:sz w:val="24"/>
        </w:rPr>
        <w:t>estného prohlášení v p</w:t>
      </w:r>
      <w:r w:rsidRPr="00912581">
        <w:rPr>
          <w:rFonts w:asciiTheme="minorHAnsi" w:hAnsiTheme="minorHAnsi" w:cs="ArialMT"/>
          <w:sz w:val="24"/>
        </w:rPr>
        <w:t>ř</w:t>
      </w:r>
      <w:r w:rsidRPr="00912581">
        <w:rPr>
          <w:rFonts w:asciiTheme="minorHAnsi" w:hAnsiTheme="minorHAnsi" w:cs="Arial"/>
          <w:sz w:val="24"/>
        </w:rPr>
        <w:t>ípad</w:t>
      </w:r>
      <w:r w:rsidRPr="00912581">
        <w:rPr>
          <w:rFonts w:asciiTheme="minorHAnsi" w:hAnsiTheme="minorHAnsi" w:cs="ArialMT"/>
          <w:sz w:val="24"/>
        </w:rPr>
        <w:t>ě</w:t>
      </w:r>
      <w:r w:rsidRPr="00912581">
        <w:rPr>
          <w:rFonts w:asciiTheme="minorHAnsi" w:hAnsiTheme="minorHAnsi" w:cs="Arial"/>
          <w:sz w:val="24"/>
        </w:rPr>
        <w:t>, že není v obchodním rejst</w:t>
      </w:r>
      <w:r w:rsidRPr="00912581">
        <w:rPr>
          <w:rFonts w:asciiTheme="minorHAnsi" w:hAnsiTheme="minorHAnsi" w:cs="ArialMT"/>
          <w:sz w:val="24"/>
        </w:rPr>
        <w:t>ř</w:t>
      </w:r>
      <w:r w:rsidRPr="00912581">
        <w:rPr>
          <w:rFonts w:asciiTheme="minorHAnsi" w:hAnsiTheme="minorHAnsi" w:cs="Arial"/>
          <w:sz w:val="24"/>
        </w:rPr>
        <w:t xml:space="preserve">íku zapsán, ve vztahu k bodu </w:t>
      </w:r>
      <w:r w:rsidR="00607E22">
        <w:rPr>
          <w:rFonts w:asciiTheme="minorHAnsi" w:hAnsiTheme="minorHAnsi" w:cs="Arial"/>
          <w:b/>
          <w:sz w:val="24"/>
        </w:rPr>
        <w:t>6</w:t>
      </w:r>
      <w:r>
        <w:rPr>
          <w:rFonts w:asciiTheme="minorHAnsi" w:hAnsiTheme="minorHAnsi" w:cs="Arial"/>
          <w:b/>
          <w:sz w:val="24"/>
        </w:rPr>
        <w:t>.3</w:t>
      </w:r>
      <w:r w:rsidRPr="00912581">
        <w:rPr>
          <w:rFonts w:asciiTheme="minorHAnsi" w:hAnsiTheme="minorHAnsi" w:cs="Arial"/>
          <w:b/>
          <w:sz w:val="24"/>
        </w:rPr>
        <w:t xml:space="preserve"> e) </w:t>
      </w:r>
      <w:r w:rsidRPr="00912581">
        <w:rPr>
          <w:rFonts w:asciiTheme="minorHAnsi" w:hAnsiTheme="minorHAnsi" w:cs="Arial"/>
          <w:sz w:val="24"/>
        </w:rPr>
        <w:t>Zadávací dokumentace</w:t>
      </w:r>
      <w:r>
        <w:rPr>
          <w:rFonts w:asciiTheme="minorHAnsi" w:hAnsiTheme="minorHAnsi" w:cs="Arial"/>
          <w:sz w:val="24"/>
        </w:rPr>
        <w:t>.</w:t>
      </w:r>
    </w:p>
    <w:p w14:paraId="6D86A603" w14:textId="77777777" w:rsidR="00BC3A97" w:rsidRPr="00A33FB2" w:rsidRDefault="00BC3A97" w:rsidP="004B7615">
      <w:pPr>
        <w:ind w:left="0"/>
        <w:rPr>
          <w:rFonts w:asciiTheme="minorHAnsi" w:hAnsiTheme="minorHAnsi"/>
          <w:sz w:val="24"/>
        </w:rPr>
      </w:pPr>
    </w:p>
    <w:p w14:paraId="695EE1C0" w14:textId="2EA9E5A3" w:rsidR="00F52B96" w:rsidRPr="001448ED" w:rsidRDefault="001C4360">
      <w:pPr>
        <w:pStyle w:val="Odstavecseseznamem"/>
        <w:widowControl w:val="0"/>
        <w:numPr>
          <w:ilvl w:val="0"/>
          <w:numId w:val="29"/>
        </w:numPr>
        <w:autoSpaceDE w:val="0"/>
        <w:autoSpaceDN w:val="0"/>
        <w:adjustRightInd w:val="0"/>
        <w:ind w:left="851" w:hanging="851"/>
        <w:rPr>
          <w:rFonts w:asciiTheme="minorHAnsi" w:hAnsiTheme="minorHAnsi"/>
          <w:sz w:val="24"/>
        </w:rPr>
      </w:pPr>
      <w:bookmarkStart w:id="18" w:name="_Toc396222023"/>
      <w:r w:rsidRPr="001C4360">
        <w:rPr>
          <w:rFonts w:asciiTheme="minorHAnsi" w:hAnsiTheme="minorHAnsi"/>
          <w:b/>
          <w:sz w:val="24"/>
        </w:rPr>
        <w:t>Profesn</w:t>
      </w:r>
      <w:r w:rsidR="00F52B96" w:rsidRPr="001C4360">
        <w:rPr>
          <w:rFonts w:asciiTheme="minorHAnsi" w:hAnsiTheme="minorHAnsi"/>
          <w:b/>
          <w:sz w:val="24"/>
        </w:rPr>
        <w:t>í</w:t>
      </w:r>
      <w:r w:rsidR="00F52B96" w:rsidRPr="001C4360">
        <w:rPr>
          <w:rFonts w:asciiTheme="minorHAnsi" w:hAnsiTheme="minorHAnsi"/>
          <w:sz w:val="24"/>
        </w:rPr>
        <w:t xml:space="preserve"> </w:t>
      </w:r>
      <w:bookmarkEnd w:id="18"/>
      <w:r w:rsidRPr="001C4360">
        <w:rPr>
          <w:rFonts w:asciiTheme="minorHAnsi" w:hAnsiTheme="minorHAnsi"/>
          <w:b/>
          <w:sz w:val="24"/>
        </w:rPr>
        <w:t>z</w:t>
      </w:r>
      <w:r w:rsidR="00F52B96" w:rsidRPr="001C4360">
        <w:rPr>
          <w:rFonts w:asciiTheme="minorHAnsi" w:hAnsiTheme="minorHAnsi"/>
          <w:b/>
          <w:sz w:val="24"/>
        </w:rPr>
        <w:t>působilost</w:t>
      </w:r>
    </w:p>
    <w:p w14:paraId="780764AE" w14:textId="33544622" w:rsidR="00F52B96" w:rsidRPr="00607E22" w:rsidRDefault="00F52B96" w:rsidP="00F52B96">
      <w:pPr>
        <w:ind w:left="851"/>
        <w:rPr>
          <w:rFonts w:asciiTheme="minorHAnsi" w:hAnsiTheme="minorHAnsi"/>
          <w:bCs/>
          <w:sz w:val="24"/>
        </w:rPr>
      </w:pPr>
      <w:r w:rsidRPr="00607E22">
        <w:rPr>
          <w:rFonts w:asciiTheme="minorHAnsi" w:hAnsiTheme="minorHAnsi"/>
          <w:bCs/>
          <w:sz w:val="24"/>
        </w:rPr>
        <w:t>Zadavatel požaduje prokázání splnění podmínek profesní způsobilosti dle § 77 odst. 1 a 2 písm. a)</w:t>
      </w:r>
      <w:r w:rsidR="00607E22">
        <w:rPr>
          <w:rFonts w:asciiTheme="minorHAnsi" w:hAnsiTheme="minorHAnsi"/>
          <w:bCs/>
          <w:sz w:val="24"/>
        </w:rPr>
        <w:t xml:space="preserve"> </w:t>
      </w:r>
      <w:r w:rsidRPr="00607E22">
        <w:rPr>
          <w:rFonts w:asciiTheme="minorHAnsi" w:hAnsiTheme="minorHAnsi"/>
          <w:bCs/>
          <w:sz w:val="24"/>
        </w:rPr>
        <w:t xml:space="preserve"> ZZVZ.</w:t>
      </w:r>
    </w:p>
    <w:p w14:paraId="0728B4A4" w14:textId="77777777" w:rsidR="00295909" w:rsidRPr="00A33FB2" w:rsidRDefault="00295909" w:rsidP="00F52B96">
      <w:pPr>
        <w:ind w:left="0"/>
        <w:rPr>
          <w:rFonts w:asciiTheme="minorHAnsi" w:hAnsiTheme="minorHAnsi"/>
          <w:b/>
          <w:sz w:val="24"/>
        </w:rPr>
      </w:pPr>
    </w:p>
    <w:p w14:paraId="37549831" w14:textId="61E4B2A9" w:rsidR="00F52B96" w:rsidRPr="001448ED" w:rsidRDefault="00F52B96">
      <w:pPr>
        <w:pStyle w:val="Odstavecseseznamem"/>
        <w:numPr>
          <w:ilvl w:val="0"/>
          <w:numId w:val="5"/>
        </w:numPr>
        <w:ind w:left="851" w:hanging="851"/>
        <w:rPr>
          <w:rFonts w:asciiTheme="minorHAnsi" w:hAnsiTheme="minorHAnsi"/>
          <w:b/>
          <w:sz w:val="24"/>
          <w:u w:val="single"/>
        </w:rPr>
      </w:pPr>
      <w:r w:rsidRPr="00564795">
        <w:rPr>
          <w:rFonts w:asciiTheme="minorHAnsi" w:hAnsiTheme="minorHAnsi"/>
          <w:b/>
          <w:sz w:val="24"/>
          <w:u w:val="single"/>
        </w:rPr>
        <w:t xml:space="preserve">Způsob prokázání dle § </w:t>
      </w:r>
      <w:r>
        <w:rPr>
          <w:rFonts w:asciiTheme="minorHAnsi" w:hAnsiTheme="minorHAnsi"/>
          <w:b/>
          <w:sz w:val="24"/>
          <w:u w:val="single"/>
        </w:rPr>
        <w:t>77</w:t>
      </w:r>
      <w:r w:rsidRPr="00564795">
        <w:rPr>
          <w:rFonts w:asciiTheme="minorHAnsi" w:hAnsiTheme="minorHAnsi"/>
          <w:b/>
          <w:sz w:val="24"/>
          <w:u w:val="single"/>
        </w:rPr>
        <w:t xml:space="preserve"> </w:t>
      </w:r>
      <w:r>
        <w:rPr>
          <w:rFonts w:asciiTheme="minorHAnsi" w:hAnsiTheme="minorHAnsi"/>
          <w:b/>
          <w:sz w:val="24"/>
          <w:u w:val="single"/>
        </w:rPr>
        <w:t>odst. 1</w:t>
      </w:r>
      <w:r w:rsidRPr="00564795">
        <w:rPr>
          <w:rFonts w:asciiTheme="minorHAnsi" w:hAnsiTheme="minorHAnsi"/>
          <w:b/>
          <w:sz w:val="24"/>
          <w:u w:val="single"/>
        </w:rPr>
        <w:t xml:space="preserve"> </w:t>
      </w:r>
      <w:r>
        <w:rPr>
          <w:rFonts w:asciiTheme="minorHAnsi" w:hAnsiTheme="minorHAnsi"/>
          <w:b/>
          <w:sz w:val="24"/>
          <w:u w:val="single"/>
        </w:rPr>
        <w:t>ZZVZ</w:t>
      </w:r>
    </w:p>
    <w:p w14:paraId="435F569C" w14:textId="77777777" w:rsidR="00F52B96" w:rsidRDefault="00F52B96" w:rsidP="00F52B96">
      <w:pPr>
        <w:pStyle w:val="Odstavecseseznamem"/>
        <w:autoSpaceDE w:val="0"/>
        <w:autoSpaceDN w:val="0"/>
        <w:adjustRightInd w:val="0"/>
        <w:ind w:left="851"/>
        <w:rPr>
          <w:rFonts w:asciiTheme="minorHAnsi" w:hAnsiTheme="minorHAnsi" w:cs="Arial"/>
          <w:color w:val="000000"/>
          <w:sz w:val="24"/>
        </w:rPr>
      </w:pPr>
      <w:r w:rsidRPr="00EC5F42">
        <w:rPr>
          <w:rFonts w:asciiTheme="minorHAnsi" w:hAnsiTheme="minorHAnsi" w:cs="Arial"/>
          <w:color w:val="000000"/>
          <w:sz w:val="24"/>
        </w:rPr>
        <w:t>P</w:t>
      </w:r>
      <w:r w:rsidRPr="00EC5F42">
        <w:rPr>
          <w:rFonts w:asciiTheme="minorHAnsi" w:hAnsiTheme="minorHAnsi" w:cs="ArialMT"/>
          <w:color w:val="000000"/>
          <w:sz w:val="24"/>
        </w:rPr>
        <w:t>ř</w:t>
      </w:r>
      <w:r w:rsidRPr="00EC5F42">
        <w:rPr>
          <w:rFonts w:asciiTheme="minorHAnsi" w:hAnsiTheme="minorHAnsi" w:cs="Arial"/>
          <w:color w:val="000000"/>
          <w:sz w:val="24"/>
        </w:rPr>
        <w:t>edložením kopie výpisu z obchodního rejst</w:t>
      </w:r>
      <w:r w:rsidRPr="00EC5F42">
        <w:rPr>
          <w:rFonts w:asciiTheme="minorHAnsi" w:hAnsiTheme="minorHAnsi" w:cs="ArialMT"/>
          <w:color w:val="000000"/>
          <w:sz w:val="24"/>
        </w:rPr>
        <w:t>ř</w:t>
      </w:r>
      <w:r w:rsidRPr="00EC5F42">
        <w:rPr>
          <w:rFonts w:asciiTheme="minorHAnsi" w:hAnsiTheme="minorHAnsi" w:cs="Arial"/>
          <w:color w:val="000000"/>
          <w:sz w:val="24"/>
        </w:rPr>
        <w:t>íku nebo jiné obdobné evidence, pokud jiný právní p</w:t>
      </w:r>
      <w:r w:rsidRPr="00EC5F42">
        <w:rPr>
          <w:rFonts w:asciiTheme="minorHAnsi" w:hAnsiTheme="minorHAnsi" w:cs="ArialMT"/>
          <w:color w:val="000000"/>
          <w:sz w:val="24"/>
        </w:rPr>
        <w:t>ř</w:t>
      </w:r>
      <w:r w:rsidRPr="00EC5F42">
        <w:rPr>
          <w:rFonts w:asciiTheme="minorHAnsi" w:hAnsiTheme="minorHAnsi" w:cs="Arial"/>
          <w:color w:val="000000"/>
          <w:sz w:val="24"/>
        </w:rPr>
        <w:t>edpis zápis do takové evidence vyžaduje.</w:t>
      </w:r>
    </w:p>
    <w:p w14:paraId="3B8A6B19" w14:textId="77777777" w:rsidR="00F52B96" w:rsidRDefault="00F52B96" w:rsidP="00F52B96">
      <w:pPr>
        <w:pStyle w:val="Odstavecseseznamem"/>
        <w:autoSpaceDE w:val="0"/>
        <w:autoSpaceDN w:val="0"/>
        <w:adjustRightInd w:val="0"/>
        <w:ind w:left="851" w:hanging="709"/>
        <w:rPr>
          <w:rFonts w:asciiTheme="minorHAnsi" w:hAnsiTheme="minorHAnsi" w:cs="Arial"/>
          <w:color w:val="000000"/>
          <w:sz w:val="24"/>
        </w:rPr>
      </w:pPr>
    </w:p>
    <w:p w14:paraId="483B8269" w14:textId="77777777" w:rsidR="00F52B96" w:rsidRPr="007E08B9" w:rsidRDefault="00F52B96" w:rsidP="00F52B96">
      <w:pPr>
        <w:pStyle w:val="Odstavecseseznamem"/>
        <w:autoSpaceDE w:val="0"/>
        <w:autoSpaceDN w:val="0"/>
        <w:adjustRightInd w:val="0"/>
        <w:ind w:left="851"/>
        <w:rPr>
          <w:rFonts w:asciiTheme="minorHAnsi" w:hAnsiTheme="minorHAnsi"/>
          <w:bCs/>
          <w:spacing w:val="5"/>
          <w:sz w:val="24"/>
        </w:rPr>
      </w:pPr>
      <w:r w:rsidRPr="007E08B9">
        <w:rPr>
          <w:rFonts w:asciiTheme="minorHAnsi" w:hAnsiTheme="minorHAnsi"/>
          <w:bCs/>
          <w:spacing w:val="5"/>
          <w:sz w:val="24"/>
        </w:rPr>
        <w:t xml:space="preserve">Zahraniční dodavatel předkládá výpis z obchodního rejstříku nebo jeho obdobu podle právního řádu platného v zemi jeho sídla, místa podnikání nebo bydliště, v původním jazyce s připojením jeho překladu do českého jazyka. Povinnost připojit překlad do českého jazyka se nevztahuje na doklady ve slovenském jazyce. </w:t>
      </w:r>
    </w:p>
    <w:p w14:paraId="2E06D84D" w14:textId="77777777" w:rsidR="00F52B96" w:rsidRPr="007E08B9" w:rsidRDefault="00F52B96" w:rsidP="00F52B96">
      <w:pPr>
        <w:pStyle w:val="Odstavecseseznamem"/>
        <w:autoSpaceDE w:val="0"/>
        <w:autoSpaceDN w:val="0"/>
        <w:adjustRightInd w:val="0"/>
        <w:ind w:left="851"/>
        <w:rPr>
          <w:rFonts w:asciiTheme="minorHAnsi" w:hAnsiTheme="minorHAnsi"/>
          <w:bCs/>
          <w:spacing w:val="5"/>
          <w:sz w:val="24"/>
        </w:rPr>
      </w:pPr>
    </w:p>
    <w:p w14:paraId="57A4D9DD" w14:textId="77777777" w:rsidR="00F52B96" w:rsidRPr="007E08B9" w:rsidRDefault="00F52B96" w:rsidP="00F52B96">
      <w:pPr>
        <w:ind w:left="851"/>
        <w:rPr>
          <w:rFonts w:asciiTheme="minorHAnsi" w:hAnsiTheme="minorHAnsi"/>
          <w:bCs/>
          <w:spacing w:val="5"/>
          <w:sz w:val="24"/>
        </w:rPr>
      </w:pPr>
      <w:r w:rsidRPr="007E08B9">
        <w:rPr>
          <w:rFonts w:asciiTheme="minorHAnsi" w:hAnsiTheme="minorHAnsi"/>
          <w:bCs/>
          <w:spacing w:val="5"/>
          <w:sz w:val="24"/>
        </w:rPr>
        <w:t>V případě států, kde neexistuje evidence obdobná obchodnímu rejstříku v České republice, prokazuje dodavatel splnění tohoto kvalifikačního předpokladu čestným prohlášením, v němž prohlásí, že (i) řádně vznikl a existuje podle právního řádu platného v zemi svého sídla, místa podnikání nebo bydliště, (ii) osoby podepisující jeho jménem nabídku a související dokumenty jsou k tomu plně oprávněny a že (</w:t>
      </w:r>
      <w:proofErr w:type="spellStart"/>
      <w:r w:rsidRPr="007E08B9">
        <w:rPr>
          <w:rFonts w:asciiTheme="minorHAnsi" w:hAnsiTheme="minorHAnsi"/>
          <w:bCs/>
          <w:spacing w:val="5"/>
          <w:sz w:val="24"/>
        </w:rPr>
        <w:t>iii</w:t>
      </w:r>
      <w:proofErr w:type="spellEnd"/>
      <w:r w:rsidRPr="007E08B9">
        <w:rPr>
          <w:rFonts w:asciiTheme="minorHAnsi" w:hAnsiTheme="minorHAnsi"/>
          <w:bCs/>
          <w:spacing w:val="5"/>
          <w:sz w:val="24"/>
        </w:rPr>
        <w:t>) je oprávněn k podnikání podle právního řádu platného v zemi svého sídla, místa podnikání nebo bydliště.</w:t>
      </w:r>
    </w:p>
    <w:p w14:paraId="6A46CF98" w14:textId="77777777" w:rsidR="00F52B96" w:rsidRPr="007E08B9" w:rsidRDefault="00F52B96" w:rsidP="00F52B96">
      <w:pPr>
        <w:ind w:left="851" w:hanging="709"/>
        <w:rPr>
          <w:rFonts w:asciiTheme="minorHAnsi" w:hAnsiTheme="minorHAnsi"/>
          <w:bCs/>
          <w:spacing w:val="5"/>
          <w:sz w:val="24"/>
        </w:rPr>
      </w:pPr>
    </w:p>
    <w:p w14:paraId="6ECFE163" w14:textId="3C2EEB2A" w:rsidR="00F52B96" w:rsidRDefault="00F52B96" w:rsidP="004B7615">
      <w:pPr>
        <w:ind w:left="851"/>
        <w:rPr>
          <w:rFonts w:asciiTheme="minorHAnsi" w:hAnsiTheme="minorHAnsi"/>
          <w:bCs/>
          <w:spacing w:val="5"/>
          <w:sz w:val="24"/>
        </w:rPr>
      </w:pPr>
      <w:r w:rsidRPr="007E08B9">
        <w:rPr>
          <w:rFonts w:asciiTheme="minorHAnsi" w:hAnsiTheme="minorHAnsi"/>
          <w:bCs/>
          <w:spacing w:val="5"/>
          <w:sz w:val="24"/>
        </w:rPr>
        <w:t>Podává-li nabídku zahraniční osoba prostřednictvím své organizační složky v České republice, doloží také výpis z českého obchodního rejstříku vztahující se k této organizační složce.</w:t>
      </w:r>
    </w:p>
    <w:p w14:paraId="380693EB" w14:textId="77777777" w:rsidR="00F52B96" w:rsidRPr="00A33FB2" w:rsidRDefault="00F52B96" w:rsidP="00F52B96">
      <w:pPr>
        <w:ind w:left="0"/>
        <w:rPr>
          <w:rFonts w:asciiTheme="minorHAnsi" w:hAnsiTheme="minorHAnsi"/>
          <w:bCs/>
          <w:spacing w:val="5"/>
          <w:sz w:val="24"/>
        </w:rPr>
      </w:pPr>
    </w:p>
    <w:p w14:paraId="207CDB6A" w14:textId="73CCF550" w:rsidR="00F52B96" w:rsidRPr="001448ED" w:rsidRDefault="00F52B96">
      <w:pPr>
        <w:pStyle w:val="Odstavecseseznamem"/>
        <w:numPr>
          <w:ilvl w:val="0"/>
          <w:numId w:val="5"/>
        </w:numPr>
        <w:ind w:left="851" w:hanging="709"/>
        <w:rPr>
          <w:rFonts w:asciiTheme="minorHAnsi" w:hAnsiTheme="minorHAnsi"/>
          <w:b/>
          <w:sz w:val="24"/>
          <w:u w:val="single"/>
        </w:rPr>
      </w:pPr>
      <w:r w:rsidRPr="00564795">
        <w:rPr>
          <w:rFonts w:asciiTheme="minorHAnsi" w:hAnsiTheme="minorHAnsi"/>
          <w:b/>
          <w:sz w:val="24"/>
          <w:u w:val="single"/>
        </w:rPr>
        <w:t xml:space="preserve">Způsob prokázání dle § </w:t>
      </w:r>
      <w:r>
        <w:rPr>
          <w:rFonts w:asciiTheme="minorHAnsi" w:hAnsiTheme="minorHAnsi"/>
          <w:b/>
          <w:sz w:val="24"/>
          <w:u w:val="single"/>
        </w:rPr>
        <w:t>77</w:t>
      </w:r>
      <w:r w:rsidRPr="00564795">
        <w:rPr>
          <w:rFonts w:asciiTheme="minorHAnsi" w:hAnsiTheme="minorHAnsi"/>
          <w:b/>
          <w:sz w:val="24"/>
          <w:u w:val="single"/>
        </w:rPr>
        <w:t xml:space="preserve"> </w:t>
      </w:r>
      <w:r>
        <w:rPr>
          <w:rFonts w:asciiTheme="minorHAnsi" w:hAnsiTheme="minorHAnsi"/>
          <w:b/>
          <w:sz w:val="24"/>
          <w:u w:val="single"/>
        </w:rPr>
        <w:t xml:space="preserve">odst. 2 písm. a) </w:t>
      </w:r>
      <w:r w:rsidRPr="00564795">
        <w:rPr>
          <w:rFonts w:asciiTheme="minorHAnsi" w:hAnsiTheme="minorHAnsi"/>
          <w:b/>
          <w:sz w:val="24"/>
          <w:u w:val="single"/>
        </w:rPr>
        <w:t xml:space="preserve"> </w:t>
      </w:r>
      <w:r>
        <w:rPr>
          <w:rFonts w:asciiTheme="minorHAnsi" w:hAnsiTheme="minorHAnsi"/>
          <w:b/>
          <w:sz w:val="24"/>
          <w:u w:val="single"/>
        </w:rPr>
        <w:t>ZZVZ</w:t>
      </w:r>
    </w:p>
    <w:p w14:paraId="70FA3F5B" w14:textId="77777777" w:rsidR="00F52B96" w:rsidRPr="00E24800" w:rsidRDefault="00F52B96" w:rsidP="00F52B96">
      <w:pPr>
        <w:pStyle w:val="Odstavecseseznamem"/>
        <w:autoSpaceDE w:val="0"/>
        <w:autoSpaceDN w:val="0"/>
        <w:adjustRightInd w:val="0"/>
        <w:ind w:left="851"/>
        <w:rPr>
          <w:rFonts w:asciiTheme="minorHAnsi" w:hAnsiTheme="minorHAnsi" w:cs="Arial"/>
          <w:color w:val="000000"/>
          <w:sz w:val="24"/>
        </w:rPr>
      </w:pPr>
      <w:r w:rsidRPr="00E24800">
        <w:rPr>
          <w:rFonts w:asciiTheme="minorHAnsi" w:hAnsiTheme="minorHAnsi" w:cs="Arial"/>
          <w:color w:val="000000"/>
          <w:sz w:val="24"/>
        </w:rPr>
        <w:t xml:space="preserve">Zadavatel požaduje, aby dodavatel </w:t>
      </w:r>
      <w:r>
        <w:rPr>
          <w:rFonts w:asciiTheme="minorHAnsi" w:hAnsiTheme="minorHAnsi" w:cs="Arial"/>
          <w:color w:val="000000"/>
          <w:sz w:val="24"/>
        </w:rPr>
        <w:t>doložil</w:t>
      </w:r>
      <w:r w:rsidRPr="00E24800">
        <w:rPr>
          <w:rFonts w:asciiTheme="minorHAnsi" w:hAnsiTheme="minorHAnsi" w:cs="Arial"/>
          <w:color w:val="000000"/>
          <w:sz w:val="24"/>
        </w:rPr>
        <w:t>, že je oprávn</w:t>
      </w:r>
      <w:r w:rsidRPr="00E24800">
        <w:rPr>
          <w:rFonts w:asciiTheme="minorHAnsi" w:hAnsiTheme="minorHAnsi" w:cs="ArialMT"/>
          <w:color w:val="000000"/>
          <w:sz w:val="24"/>
        </w:rPr>
        <w:t>ě</w:t>
      </w:r>
      <w:r w:rsidRPr="00E24800">
        <w:rPr>
          <w:rFonts w:asciiTheme="minorHAnsi" w:hAnsiTheme="minorHAnsi" w:cs="Arial"/>
          <w:color w:val="000000"/>
          <w:sz w:val="24"/>
        </w:rPr>
        <w:t>n podnikat v rozsahu odpovídajícímu p</w:t>
      </w:r>
      <w:r w:rsidRPr="00E24800">
        <w:rPr>
          <w:rFonts w:asciiTheme="minorHAnsi" w:hAnsiTheme="minorHAnsi" w:cs="ArialMT"/>
          <w:color w:val="000000"/>
          <w:sz w:val="24"/>
        </w:rPr>
        <w:t>ř</w:t>
      </w:r>
      <w:r w:rsidRPr="00E24800">
        <w:rPr>
          <w:rFonts w:asciiTheme="minorHAnsi" w:hAnsiTheme="minorHAnsi" w:cs="Arial"/>
          <w:color w:val="000000"/>
          <w:sz w:val="24"/>
        </w:rPr>
        <w:t>edm</w:t>
      </w:r>
      <w:r w:rsidRPr="00E24800">
        <w:rPr>
          <w:rFonts w:asciiTheme="minorHAnsi" w:hAnsiTheme="minorHAnsi" w:cs="ArialMT"/>
          <w:color w:val="000000"/>
          <w:sz w:val="24"/>
        </w:rPr>
        <w:t>ě</w:t>
      </w:r>
      <w:r w:rsidRPr="00E24800">
        <w:rPr>
          <w:rFonts w:asciiTheme="minorHAnsi" w:hAnsiTheme="minorHAnsi" w:cs="Arial"/>
          <w:color w:val="000000"/>
          <w:sz w:val="24"/>
        </w:rPr>
        <w:t>tu ve</w:t>
      </w:r>
      <w:r w:rsidRPr="00E24800">
        <w:rPr>
          <w:rFonts w:asciiTheme="minorHAnsi" w:hAnsiTheme="minorHAnsi" w:cs="ArialMT"/>
          <w:color w:val="000000"/>
          <w:sz w:val="24"/>
        </w:rPr>
        <w:t>ř</w:t>
      </w:r>
      <w:r w:rsidRPr="00E24800">
        <w:rPr>
          <w:rFonts w:asciiTheme="minorHAnsi" w:hAnsiTheme="minorHAnsi" w:cs="Arial"/>
          <w:color w:val="000000"/>
          <w:sz w:val="24"/>
        </w:rPr>
        <w:t>ejné zakázky</w:t>
      </w:r>
      <w:r>
        <w:rPr>
          <w:rFonts w:asciiTheme="minorHAnsi" w:hAnsiTheme="minorHAnsi" w:cs="Arial"/>
          <w:color w:val="000000"/>
          <w:sz w:val="24"/>
        </w:rPr>
        <w:t>.</w:t>
      </w:r>
    </w:p>
    <w:p w14:paraId="4B5D7BB2" w14:textId="77777777" w:rsidR="00F52B96" w:rsidRPr="00A33FB2" w:rsidRDefault="00F52B96" w:rsidP="00F52B96">
      <w:pPr>
        <w:tabs>
          <w:tab w:val="left" w:pos="8295"/>
        </w:tabs>
        <w:ind w:left="851" w:hanging="709"/>
        <w:rPr>
          <w:rFonts w:asciiTheme="minorHAnsi" w:hAnsiTheme="minorHAnsi"/>
          <w:b/>
          <w:sz w:val="24"/>
        </w:rPr>
      </w:pPr>
      <w:r w:rsidRPr="00A33FB2">
        <w:rPr>
          <w:rFonts w:asciiTheme="minorHAnsi" w:hAnsiTheme="minorHAnsi"/>
          <w:b/>
          <w:sz w:val="24"/>
        </w:rPr>
        <w:tab/>
      </w:r>
    </w:p>
    <w:p w14:paraId="5C5F3C65" w14:textId="77777777" w:rsidR="00F52B96" w:rsidRPr="00E24800" w:rsidRDefault="00F52B96" w:rsidP="00F52B96">
      <w:pPr>
        <w:ind w:left="851"/>
        <w:rPr>
          <w:rFonts w:asciiTheme="minorHAnsi" w:hAnsiTheme="minorHAnsi"/>
          <w:bCs/>
          <w:spacing w:val="5"/>
          <w:sz w:val="24"/>
        </w:rPr>
      </w:pPr>
      <w:r>
        <w:rPr>
          <w:rFonts w:asciiTheme="minorHAnsi" w:hAnsiTheme="minorHAnsi"/>
          <w:bCs/>
          <w:spacing w:val="5"/>
          <w:sz w:val="24"/>
        </w:rPr>
        <w:t>Dodavatel doloží splnění této podmínky p</w:t>
      </w:r>
      <w:r w:rsidRPr="00E24800">
        <w:rPr>
          <w:rFonts w:asciiTheme="minorHAnsi" w:hAnsiTheme="minorHAnsi"/>
          <w:bCs/>
          <w:spacing w:val="5"/>
          <w:sz w:val="24"/>
        </w:rPr>
        <w:t>ředložením kopie platného oprávnění k podnikání.</w:t>
      </w:r>
    </w:p>
    <w:p w14:paraId="38A2DA1A" w14:textId="77777777" w:rsidR="00F52B96" w:rsidRPr="008F44FD" w:rsidRDefault="00F52B96" w:rsidP="00F52B96">
      <w:pPr>
        <w:ind w:left="851"/>
        <w:rPr>
          <w:rFonts w:asciiTheme="minorHAnsi" w:hAnsiTheme="minorHAnsi"/>
          <w:bCs/>
          <w:spacing w:val="5"/>
          <w:sz w:val="24"/>
        </w:rPr>
      </w:pPr>
      <w:r w:rsidRPr="008F44FD">
        <w:rPr>
          <w:rFonts w:asciiTheme="minorHAnsi" w:hAnsiTheme="minorHAnsi"/>
          <w:bCs/>
          <w:spacing w:val="5"/>
          <w:sz w:val="24"/>
        </w:rPr>
        <w:t>Dodavatel předloží výpis z živnostenského rejstříku dle § 10 odst. 3 písm. a) zákona č. 455/1991 Sb., o živnostenském podnikání (živnostenský zákon), ve znění pozdějších předpisů, v oboru „silniční motorová doprava - osobní provozovaná vozidly určenými pro přepravu více než 9 osob včetně řidiče“, případně v době do vydání takového výpisu pravomocné rozhodnutí o udělení koncese v oboru „silniční motorová doprava - osobní provozovaná vozidly určenými pro přepravu více než 9 osob včetně řidiče“, a to dle § 10 odst. 3 písm. b) živnostenského zákona.</w:t>
      </w:r>
    </w:p>
    <w:p w14:paraId="5A95E1C6" w14:textId="77777777" w:rsidR="00F52B96" w:rsidRPr="008F44FD" w:rsidRDefault="00F52B96" w:rsidP="00F52B96">
      <w:pPr>
        <w:ind w:left="851" w:hanging="709"/>
        <w:rPr>
          <w:rFonts w:asciiTheme="minorHAnsi" w:hAnsiTheme="minorHAnsi"/>
          <w:bCs/>
          <w:spacing w:val="5"/>
          <w:sz w:val="24"/>
        </w:rPr>
      </w:pPr>
    </w:p>
    <w:p w14:paraId="430349F6" w14:textId="1063A887" w:rsidR="00F52B96" w:rsidRPr="008F44FD" w:rsidRDefault="00F52B96" w:rsidP="00F52B96">
      <w:pPr>
        <w:ind w:left="851"/>
        <w:rPr>
          <w:rFonts w:asciiTheme="minorHAnsi" w:hAnsiTheme="minorHAnsi"/>
          <w:bCs/>
          <w:spacing w:val="5"/>
          <w:sz w:val="24"/>
        </w:rPr>
      </w:pPr>
      <w:r w:rsidRPr="008F44FD">
        <w:rPr>
          <w:rFonts w:asciiTheme="minorHAnsi" w:hAnsiTheme="minorHAnsi"/>
          <w:bCs/>
          <w:spacing w:val="5"/>
          <w:sz w:val="24"/>
        </w:rPr>
        <w:t xml:space="preserve">Zadavatel uzná za průkaz podnikatelského oprávnění v požadovaném oboru rovněž výpis z živnostenského rejstříku nebo živnostenský list či listy dokládající oprávnění dodavatele k podnikání v oboru (či oborech), který bude zadavatelem požadovanému oboru obsahově odpovídat (jedná se zejména o živnostenské listy vydané za dříve platné právní úpravy, např. v oboru „silniční motorová </w:t>
      </w:r>
      <w:r w:rsidR="002A405D" w:rsidRPr="008F44FD">
        <w:rPr>
          <w:rFonts w:asciiTheme="minorHAnsi" w:hAnsiTheme="minorHAnsi"/>
          <w:bCs/>
          <w:spacing w:val="5"/>
          <w:sz w:val="24"/>
        </w:rPr>
        <w:t>doprava – vnitrostátní</w:t>
      </w:r>
      <w:r w:rsidRPr="008F44FD">
        <w:rPr>
          <w:rFonts w:asciiTheme="minorHAnsi" w:hAnsiTheme="minorHAnsi"/>
          <w:bCs/>
          <w:spacing w:val="5"/>
          <w:sz w:val="24"/>
        </w:rPr>
        <w:t xml:space="preserve"> veřejná linková“). </w:t>
      </w:r>
    </w:p>
    <w:p w14:paraId="703944D2" w14:textId="77777777" w:rsidR="00F52B96" w:rsidRPr="00883BB7" w:rsidRDefault="00F52B96" w:rsidP="00F52B96">
      <w:pPr>
        <w:ind w:left="851" w:hanging="709"/>
        <w:rPr>
          <w:rFonts w:asciiTheme="minorHAnsi" w:hAnsiTheme="minorHAnsi"/>
          <w:bCs/>
          <w:spacing w:val="5"/>
          <w:sz w:val="24"/>
        </w:rPr>
      </w:pPr>
    </w:p>
    <w:p w14:paraId="6012200D" w14:textId="77777777" w:rsidR="00F52B96" w:rsidRDefault="00F52B96" w:rsidP="00F52B96">
      <w:pPr>
        <w:ind w:left="851"/>
        <w:rPr>
          <w:rFonts w:asciiTheme="minorHAnsi" w:hAnsiTheme="minorHAnsi"/>
          <w:bCs/>
          <w:spacing w:val="5"/>
          <w:sz w:val="24"/>
        </w:rPr>
      </w:pPr>
      <w:r w:rsidRPr="00883BB7">
        <w:rPr>
          <w:rFonts w:asciiTheme="minorHAnsi" w:hAnsiTheme="minorHAnsi"/>
          <w:bCs/>
          <w:spacing w:val="5"/>
          <w:sz w:val="24"/>
        </w:rPr>
        <w:t>Podává-li nabídku zahraniční osoba prostřednictvím své organizační složky v České republice, doloží zejména příslušná živnostenská oprávnění vztahující se k této organizační složce.</w:t>
      </w:r>
      <w:r w:rsidRPr="00A33FB2">
        <w:rPr>
          <w:rFonts w:asciiTheme="minorHAnsi" w:hAnsiTheme="minorHAnsi"/>
          <w:bCs/>
          <w:spacing w:val="5"/>
          <w:sz w:val="24"/>
        </w:rPr>
        <w:t xml:space="preserve">  </w:t>
      </w:r>
    </w:p>
    <w:p w14:paraId="326484FD" w14:textId="77777777" w:rsidR="00F52B96" w:rsidRDefault="00F52B96" w:rsidP="00F52B96">
      <w:pPr>
        <w:ind w:left="851" w:hanging="709"/>
        <w:rPr>
          <w:rFonts w:asciiTheme="minorHAnsi" w:hAnsiTheme="minorHAnsi"/>
          <w:bCs/>
          <w:spacing w:val="5"/>
          <w:sz w:val="24"/>
        </w:rPr>
      </w:pPr>
    </w:p>
    <w:p w14:paraId="12C18E3A" w14:textId="2B11434F" w:rsidR="004B7615" w:rsidRDefault="00F52B96" w:rsidP="00AD72B3">
      <w:pPr>
        <w:ind w:left="851"/>
        <w:rPr>
          <w:rFonts w:asciiTheme="minorHAnsi" w:hAnsiTheme="minorHAnsi"/>
          <w:bCs/>
          <w:spacing w:val="5"/>
          <w:sz w:val="24"/>
        </w:rPr>
      </w:pPr>
      <w:r w:rsidRPr="00986023">
        <w:rPr>
          <w:rFonts w:asciiTheme="minorHAnsi" w:hAnsiTheme="minorHAnsi" w:cs="Arial"/>
          <w:sz w:val="24"/>
        </w:rPr>
        <w:t xml:space="preserve">Jestliže právní předpisy v zemi sídla dodavatele nevyžadují obdobnou profesní způsobilost, jak je uvedeno v tomto odstavci, nemusí dodavatel doklady zde požadované předkládat. Splnění profesní kvalifikace dle § </w:t>
      </w:r>
      <w:r w:rsidRPr="00986023">
        <w:rPr>
          <w:rFonts w:asciiTheme="minorHAnsi" w:hAnsiTheme="minorHAnsi"/>
          <w:sz w:val="24"/>
        </w:rPr>
        <w:t xml:space="preserve">77 odst. 2 písm. a)  </w:t>
      </w:r>
      <w:r>
        <w:rPr>
          <w:rFonts w:asciiTheme="minorHAnsi" w:hAnsiTheme="minorHAnsi"/>
          <w:sz w:val="24"/>
        </w:rPr>
        <w:t>ZZVZ</w:t>
      </w:r>
      <w:r w:rsidRPr="00986023">
        <w:rPr>
          <w:rFonts w:asciiTheme="minorHAnsi" w:hAnsiTheme="minorHAnsi"/>
          <w:sz w:val="24"/>
        </w:rPr>
        <w:t xml:space="preserve"> pak dodavatel prokazuje čestným prohlášením</w:t>
      </w:r>
      <w:r>
        <w:rPr>
          <w:rFonts w:asciiTheme="minorHAnsi" w:hAnsiTheme="minorHAnsi"/>
          <w:sz w:val="24"/>
        </w:rPr>
        <w:t xml:space="preserve"> o splnění kvalifikačního předpokladu</w:t>
      </w:r>
      <w:r w:rsidRPr="00986023">
        <w:rPr>
          <w:rFonts w:asciiTheme="minorHAnsi" w:hAnsiTheme="minorHAnsi"/>
          <w:sz w:val="24"/>
        </w:rPr>
        <w:t xml:space="preserve">. </w:t>
      </w:r>
    </w:p>
    <w:p w14:paraId="30EC7A44" w14:textId="77777777" w:rsidR="004B7615" w:rsidRDefault="004B7615" w:rsidP="00F52B96">
      <w:pPr>
        <w:ind w:left="0"/>
        <w:rPr>
          <w:rFonts w:asciiTheme="minorHAnsi" w:hAnsiTheme="minorHAnsi"/>
          <w:bCs/>
          <w:spacing w:val="5"/>
          <w:sz w:val="24"/>
        </w:rPr>
      </w:pPr>
    </w:p>
    <w:p w14:paraId="1DA81842" w14:textId="69CFCCCF" w:rsidR="0015151C" w:rsidRPr="001448ED" w:rsidRDefault="001C4360">
      <w:pPr>
        <w:pStyle w:val="Odstavecseseznamem"/>
        <w:widowControl w:val="0"/>
        <w:numPr>
          <w:ilvl w:val="0"/>
          <w:numId w:val="29"/>
        </w:numPr>
        <w:autoSpaceDE w:val="0"/>
        <w:autoSpaceDN w:val="0"/>
        <w:adjustRightInd w:val="0"/>
        <w:ind w:left="851" w:hanging="851"/>
        <w:rPr>
          <w:rFonts w:asciiTheme="minorHAnsi" w:hAnsiTheme="minorHAnsi"/>
          <w:b/>
          <w:spacing w:val="5"/>
          <w:sz w:val="24"/>
        </w:rPr>
      </w:pPr>
      <w:r>
        <w:rPr>
          <w:rFonts w:asciiTheme="minorHAnsi" w:hAnsiTheme="minorHAnsi"/>
          <w:b/>
          <w:spacing w:val="5"/>
          <w:sz w:val="24"/>
        </w:rPr>
        <w:t>Ekonomická kvalifikace</w:t>
      </w:r>
      <w:r w:rsidR="0015151C" w:rsidRPr="0015151C">
        <w:rPr>
          <w:rFonts w:asciiTheme="minorHAnsi" w:hAnsiTheme="minorHAnsi"/>
          <w:b/>
          <w:spacing w:val="5"/>
          <w:sz w:val="24"/>
        </w:rPr>
        <w:t xml:space="preserve"> - § 79 ZZVZ</w:t>
      </w:r>
    </w:p>
    <w:p w14:paraId="7F062EC6" w14:textId="210D856B" w:rsidR="0015151C" w:rsidRDefault="0015151C" w:rsidP="0015151C">
      <w:pPr>
        <w:pStyle w:val="Odstavecseseznamem"/>
        <w:widowControl w:val="0"/>
        <w:autoSpaceDE w:val="0"/>
        <w:autoSpaceDN w:val="0"/>
        <w:adjustRightInd w:val="0"/>
        <w:ind w:left="851"/>
        <w:rPr>
          <w:rFonts w:asciiTheme="minorHAnsi" w:hAnsiTheme="minorHAnsi"/>
          <w:b/>
          <w:spacing w:val="5"/>
          <w:sz w:val="24"/>
        </w:rPr>
      </w:pPr>
      <w:r w:rsidRPr="0015151C">
        <w:rPr>
          <w:rFonts w:asciiTheme="minorHAnsi" w:hAnsiTheme="minorHAnsi" w:cs="Arial"/>
          <w:sz w:val="24"/>
        </w:rPr>
        <w:t xml:space="preserve">Zadavatel </w:t>
      </w:r>
      <w:r w:rsidRPr="00C74D1F">
        <w:rPr>
          <w:rFonts w:asciiTheme="minorHAnsi" w:hAnsiTheme="minorHAnsi" w:cs="Arial"/>
          <w:b/>
          <w:bCs/>
          <w:sz w:val="24"/>
        </w:rPr>
        <w:t>nepožaduje</w:t>
      </w:r>
      <w:r w:rsidRPr="0015151C">
        <w:rPr>
          <w:rFonts w:asciiTheme="minorHAnsi" w:hAnsiTheme="minorHAnsi" w:cs="Arial"/>
          <w:sz w:val="24"/>
        </w:rPr>
        <w:t xml:space="preserve"> prokázání ekonomické kvalifikace.</w:t>
      </w:r>
    </w:p>
    <w:p w14:paraId="69A04A10" w14:textId="77777777" w:rsidR="0015151C" w:rsidRPr="0015151C" w:rsidRDefault="0015151C" w:rsidP="0015151C">
      <w:pPr>
        <w:pStyle w:val="Odstavecseseznamem"/>
        <w:widowControl w:val="0"/>
        <w:autoSpaceDE w:val="0"/>
        <w:autoSpaceDN w:val="0"/>
        <w:adjustRightInd w:val="0"/>
        <w:ind w:left="851"/>
        <w:rPr>
          <w:rFonts w:asciiTheme="minorHAnsi" w:hAnsiTheme="minorHAnsi"/>
          <w:b/>
          <w:spacing w:val="5"/>
          <w:sz w:val="24"/>
        </w:rPr>
      </w:pPr>
    </w:p>
    <w:p w14:paraId="35A904DA" w14:textId="689CED05" w:rsidR="00F52B96" w:rsidRPr="001448ED" w:rsidRDefault="00F52B96">
      <w:pPr>
        <w:pStyle w:val="Odstavecseseznamem"/>
        <w:widowControl w:val="0"/>
        <w:numPr>
          <w:ilvl w:val="0"/>
          <w:numId w:val="29"/>
        </w:numPr>
        <w:autoSpaceDE w:val="0"/>
        <w:autoSpaceDN w:val="0"/>
        <w:adjustRightInd w:val="0"/>
        <w:ind w:left="851" w:hanging="851"/>
        <w:rPr>
          <w:rFonts w:asciiTheme="minorHAnsi" w:hAnsiTheme="minorHAnsi"/>
          <w:bCs/>
          <w:spacing w:val="5"/>
          <w:sz w:val="24"/>
        </w:rPr>
      </w:pPr>
      <w:r w:rsidRPr="001C4360">
        <w:rPr>
          <w:rFonts w:asciiTheme="minorHAnsi" w:hAnsiTheme="minorHAnsi"/>
          <w:b/>
          <w:bCs/>
          <w:spacing w:val="5"/>
          <w:sz w:val="24"/>
        </w:rPr>
        <w:t>Technická kvalifikace</w:t>
      </w:r>
      <w:r w:rsidRPr="00830D00">
        <w:rPr>
          <w:rFonts w:asciiTheme="minorHAnsi" w:hAnsiTheme="minorHAnsi"/>
          <w:b/>
          <w:bCs/>
          <w:caps/>
          <w:spacing w:val="5"/>
          <w:sz w:val="24"/>
        </w:rPr>
        <w:t xml:space="preserve"> - § 79 ZZVZ</w:t>
      </w:r>
    </w:p>
    <w:p w14:paraId="225C7BAD" w14:textId="1E0B53F7" w:rsidR="00F52B96" w:rsidRPr="00907B71" w:rsidRDefault="00F52B96" w:rsidP="00907B71">
      <w:pPr>
        <w:ind w:left="851"/>
        <w:rPr>
          <w:rFonts w:asciiTheme="minorHAnsi" w:hAnsiTheme="minorHAnsi"/>
          <w:b/>
          <w:sz w:val="24"/>
        </w:rPr>
      </w:pPr>
      <w:r w:rsidRPr="00687D3C">
        <w:rPr>
          <w:rFonts w:asciiTheme="minorHAnsi" w:hAnsiTheme="minorHAnsi"/>
          <w:b/>
          <w:sz w:val="24"/>
        </w:rPr>
        <w:t xml:space="preserve">Zadavatel požaduje prokázání kvalifikačních předpokladů dle ust. § </w:t>
      </w:r>
      <w:r>
        <w:rPr>
          <w:rFonts w:asciiTheme="minorHAnsi" w:hAnsiTheme="minorHAnsi"/>
          <w:b/>
          <w:sz w:val="24"/>
        </w:rPr>
        <w:t>79</w:t>
      </w:r>
      <w:r w:rsidRPr="00687D3C">
        <w:rPr>
          <w:rFonts w:asciiTheme="minorHAnsi" w:hAnsiTheme="minorHAnsi"/>
          <w:b/>
          <w:sz w:val="24"/>
        </w:rPr>
        <w:t xml:space="preserve"> odst. 2 pí</w:t>
      </w:r>
      <w:r>
        <w:rPr>
          <w:rFonts w:asciiTheme="minorHAnsi" w:hAnsiTheme="minorHAnsi"/>
          <w:b/>
          <w:sz w:val="24"/>
        </w:rPr>
        <w:t>sm. b)  ZZVZ.</w:t>
      </w:r>
    </w:p>
    <w:p w14:paraId="51016055" w14:textId="77777777" w:rsidR="00F52B96" w:rsidRPr="00DD53A8" w:rsidRDefault="00F52B96" w:rsidP="00F52B96">
      <w:pPr>
        <w:autoSpaceDE w:val="0"/>
        <w:autoSpaceDN w:val="0"/>
        <w:adjustRightInd w:val="0"/>
        <w:ind w:left="851"/>
        <w:rPr>
          <w:rFonts w:ascii="Arial" w:hAnsi="Arial" w:cs="Arial"/>
          <w:sz w:val="23"/>
          <w:szCs w:val="23"/>
        </w:rPr>
      </w:pPr>
      <w:r w:rsidRPr="00DD53A8">
        <w:rPr>
          <w:rFonts w:asciiTheme="minorHAnsi" w:hAnsiTheme="minorHAnsi" w:cs="Arial"/>
          <w:sz w:val="24"/>
        </w:rPr>
        <w:t>Dodavatel předloží seznam významných služeb poskytnutých za poslední 3 roky p</w:t>
      </w:r>
      <w:r w:rsidRPr="00DD53A8">
        <w:rPr>
          <w:rFonts w:asciiTheme="minorHAnsi" w:hAnsiTheme="minorHAnsi" w:cs="ArialMT"/>
          <w:sz w:val="24"/>
        </w:rPr>
        <w:t>ř</w:t>
      </w:r>
      <w:r w:rsidRPr="00DD53A8">
        <w:rPr>
          <w:rFonts w:asciiTheme="minorHAnsi" w:hAnsiTheme="minorHAnsi" w:cs="Arial"/>
          <w:sz w:val="24"/>
        </w:rPr>
        <w:t xml:space="preserve">ed zahájením zadávacího </w:t>
      </w:r>
      <w:r w:rsidRPr="00DD53A8">
        <w:rPr>
          <w:rFonts w:asciiTheme="minorHAnsi" w:hAnsiTheme="minorHAnsi" w:cs="ArialMT"/>
          <w:sz w:val="24"/>
        </w:rPr>
        <w:t>ř</w:t>
      </w:r>
      <w:r w:rsidRPr="00DD53A8">
        <w:rPr>
          <w:rFonts w:asciiTheme="minorHAnsi" w:hAnsiTheme="minorHAnsi" w:cs="Arial"/>
          <w:sz w:val="24"/>
        </w:rPr>
        <w:t>ízení v</w:t>
      </w:r>
      <w:r w:rsidRPr="00DD53A8">
        <w:rPr>
          <w:rFonts w:asciiTheme="minorHAnsi" w:hAnsiTheme="minorHAnsi" w:cs="ArialMT"/>
          <w:sz w:val="24"/>
        </w:rPr>
        <w:t>č</w:t>
      </w:r>
      <w:r w:rsidRPr="00DD53A8">
        <w:rPr>
          <w:rFonts w:asciiTheme="minorHAnsi" w:hAnsiTheme="minorHAnsi" w:cs="Arial"/>
          <w:sz w:val="24"/>
        </w:rPr>
        <w:t>etn</w:t>
      </w:r>
      <w:r w:rsidRPr="00DD53A8">
        <w:rPr>
          <w:rFonts w:asciiTheme="minorHAnsi" w:hAnsiTheme="minorHAnsi" w:cs="ArialMT"/>
          <w:sz w:val="24"/>
        </w:rPr>
        <w:t xml:space="preserve">ě </w:t>
      </w:r>
      <w:r w:rsidRPr="00DD53A8">
        <w:rPr>
          <w:rFonts w:asciiTheme="minorHAnsi" w:hAnsiTheme="minorHAnsi" w:cs="Arial"/>
          <w:sz w:val="24"/>
        </w:rPr>
        <w:t>uvedení ceny a doby jejich poskytnutí a identifikace objednatele.</w:t>
      </w:r>
    </w:p>
    <w:p w14:paraId="3CD97778" w14:textId="77777777" w:rsidR="00F52B96" w:rsidRPr="00A33FB2" w:rsidRDefault="00F52B96" w:rsidP="00F52B96">
      <w:pPr>
        <w:ind w:left="0"/>
        <w:rPr>
          <w:rFonts w:asciiTheme="minorHAnsi" w:hAnsiTheme="minorHAnsi"/>
          <w:bCs/>
          <w:spacing w:val="5"/>
          <w:sz w:val="24"/>
        </w:rPr>
      </w:pPr>
    </w:p>
    <w:p w14:paraId="7EC765E6" w14:textId="41570131" w:rsidR="00044EAF" w:rsidRPr="00044EAF" w:rsidRDefault="00F52B96" w:rsidP="00044EAF">
      <w:pPr>
        <w:ind w:left="851"/>
        <w:rPr>
          <w:rFonts w:asciiTheme="minorHAnsi" w:hAnsiTheme="minorHAnsi"/>
          <w:b/>
          <w:bCs/>
          <w:sz w:val="24"/>
        </w:rPr>
      </w:pPr>
      <w:bookmarkStart w:id="19" w:name="_Hlk69113353"/>
      <w:r w:rsidRPr="00044EAF">
        <w:rPr>
          <w:rFonts w:asciiTheme="minorHAnsi" w:hAnsiTheme="minorHAnsi"/>
          <w:b/>
          <w:sz w:val="24"/>
        </w:rPr>
        <w:t xml:space="preserve">Za „významnou službu“ je považováno </w:t>
      </w:r>
      <w:r w:rsidR="00044EAF" w:rsidRPr="00044EAF">
        <w:rPr>
          <w:rFonts w:asciiTheme="minorHAnsi" w:hAnsiTheme="minorHAnsi"/>
          <w:b/>
          <w:bCs/>
          <w:sz w:val="24"/>
        </w:rPr>
        <w:t>poskytování přepravních služeb ve veřejné linkové dopravě v minimálním objemu 50.000 km za poslední 3 roky před zahájením zadávacího řízení, přičemž z toho alespoň 20.000 km bylo poskytnuto v městské autobusové dopravě v průběhu 12 bezprostředně po sobě jdoucích kalendářních měsíců.</w:t>
      </w:r>
    </w:p>
    <w:p w14:paraId="20A4BE13" w14:textId="77777777" w:rsidR="00044EAF" w:rsidRPr="00044EAF" w:rsidRDefault="00044EAF" w:rsidP="00F52B96">
      <w:pPr>
        <w:ind w:left="851"/>
        <w:rPr>
          <w:rFonts w:asciiTheme="minorHAnsi" w:hAnsiTheme="minorHAnsi"/>
          <w:b/>
          <w:sz w:val="24"/>
        </w:rPr>
      </w:pPr>
    </w:p>
    <w:p w14:paraId="7DC90138" w14:textId="3B3ADF51" w:rsidR="00F52B96" w:rsidRDefault="00F52B96" w:rsidP="00044EAF">
      <w:pPr>
        <w:ind w:left="851"/>
        <w:rPr>
          <w:rFonts w:asciiTheme="minorHAnsi" w:hAnsiTheme="minorHAnsi"/>
          <w:b/>
          <w:sz w:val="24"/>
        </w:rPr>
      </w:pPr>
      <w:r w:rsidRPr="00044EAF">
        <w:rPr>
          <w:rFonts w:asciiTheme="minorHAnsi" w:hAnsiTheme="minorHAnsi"/>
          <w:b/>
          <w:sz w:val="24"/>
        </w:rPr>
        <w:t xml:space="preserve">Kvalifikační předpoklad je považován za splněný, bude-li seznam předložený dodavatelem obsahovat </w:t>
      </w:r>
      <w:r w:rsidRPr="00044EAF">
        <w:rPr>
          <w:rFonts w:asciiTheme="minorHAnsi" w:hAnsiTheme="minorHAnsi"/>
          <w:b/>
          <w:sz w:val="24"/>
          <w:u w:val="single"/>
        </w:rPr>
        <w:t>alespoň jednu službu poskytnutou ve vymezeném rozsahu</w:t>
      </w:r>
      <w:bookmarkEnd w:id="19"/>
      <w:r w:rsidRPr="00044EAF">
        <w:rPr>
          <w:rFonts w:asciiTheme="minorHAnsi" w:hAnsiTheme="minorHAnsi"/>
          <w:b/>
          <w:sz w:val="24"/>
        </w:rPr>
        <w:t>.</w:t>
      </w:r>
    </w:p>
    <w:p w14:paraId="05CF6F4D" w14:textId="77777777" w:rsidR="00F52B96" w:rsidRDefault="00F52B96" w:rsidP="0067527B">
      <w:pPr>
        <w:ind w:left="0"/>
        <w:rPr>
          <w:rFonts w:asciiTheme="minorHAnsi" w:hAnsiTheme="minorHAnsi"/>
          <w:b/>
          <w:i/>
          <w:sz w:val="8"/>
        </w:rPr>
      </w:pPr>
    </w:p>
    <w:p w14:paraId="12928C25" w14:textId="77777777" w:rsidR="003D1255" w:rsidRPr="0014055C" w:rsidRDefault="003D1255" w:rsidP="00F52B96">
      <w:pPr>
        <w:ind w:left="851"/>
        <w:rPr>
          <w:rFonts w:asciiTheme="minorHAnsi" w:hAnsiTheme="minorHAnsi"/>
          <w:b/>
          <w:i/>
          <w:sz w:val="8"/>
        </w:rPr>
      </w:pPr>
    </w:p>
    <w:p w14:paraId="02D9B9A9" w14:textId="77777777" w:rsidR="001459B4" w:rsidRDefault="001459B4" w:rsidP="00F52B96">
      <w:pPr>
        <w:ind w:left="851"/>
        <w:rPr>
          <w:rFonts w:asciiTheme="minorHAnsi" w:hAnsiTheme="minorHAnsi"/>
          <w:b/>
          <w:i/>
          <w:sz w:val="24"/>
        </w:rPr>
      </w:pPr>
    </w:p>
    <w:p w14:paraId="01ED8C7B" w14:textId="1E9CDD12" w:rsidR="00F52B96" w:rsidRPr="00F02FC0" w:rsidRDefault="00F52B96" w:rsidP="00F52B96">
      <w:pPr>
        <w:ind w:left="851"/>
        <w:rPr>
          <w:rFonts w:asciiTheme="minorHAnsi" w:hAnsiTheme="minorHAnsi"/>
          <w:b/>
          <w:i/>
          <w:sz w:val="24"/>
        </w:rPr>
      </w:pPr>
      <w:r w:rsidRPr="00F02FC0">
        <w:rPr>
          <w:rFonts w:asciiTheme="minorHAnsi" w:hAnsiTheme="minorHAnsi"/>
          <w:b/>
          <w:i/>
          <w:sz w:val="24"/>
        </w:rPr>
        <w:t>Způsob prokázání</w:t>
      </w:r>
      <w:r w:rsidRPr="00F02FC0">
        <w:rPr>
          <w:rFonts w:asciiTheme="minorHAnsi" w:hAnsiTheme="minorHAnsi"/>
          <w:i/>
          <w:sz w:val="24"/>
        </w:rPr>
        <w:t xml:space="preserve"> </w:t>
      </w:r>
      <w:r w:rsidRPr="00F02FC0">
        <w:rPr>
          <w:rFonts w:asciiTheme="minorHAnsi" w:hAnsiTheme="minorHAnsi"/>
          <w:b/>
          <w:i/>
          <w:sz w:val="24"/>
        </w:rPr>
        <w:t xml:space="preserve">dle </w:t>
      </w:r>
      <w:r w:rsidRPr="00F02FC0">
        <w:rPr>
          <w:rFonts w:asciiTheme="minorHAnsi" w:hAnsiTheme="minorHAnsi"/>
          <w:b/>
          <w:sz w:val="24"/>
        </w:rPr>
        <w:t>§ 79 odst. 2 písm. b)  ZZVZ</w:t>
      </w:r>
    </w:p>
    <w:p w14:paraId="1133044E" w14:textId="4CC38C4B" w:rsidR="00F52B96" w:rsidRDefault="00907B71" w:rsidP="00F52B96">
      <w:pPr>
        <w:ind w:left="851"/>
        <w:rPr>
          <w:rFonts w:asciiTheme="minorHAnsi" w:hAnsiTheme="minorHAnsi"/>
          <w:sz w:val="24"/>
        </w:rPr>
      </w:pPr>
      <w:r>
        <w:rPr>
          <w:rFonts w:asciiTheme="minorHAnsi" w:hAnsiTheme="minorHAnsi"/>
          <w:sz w:val="24"/>
        </w:rPr>
        <w:t>Předložením seznamu významných služeb.</w:t>
      </w:r>
    </w:p>
    <w:p w14:paraId="1A6CC522" w14:textId="77777777" w:rsidR="00907B71" w:rsidRDefault="00907B71" w:rsidP="00907B71">
      <w:pPr>
        <w:ind w:left="0"/>
        <w:rPr>
          <w:rFonts w:asciiTheme="minorHAnsi" w:hAnsiTheme="minorHAnsi"/>
          <w:sz w:val="24"/>
        </w:rPr>
      </w:pPr>
    </w:p>
    <w:p w14:paraId="0B37163B" w14:textId="77777777" w:rsidR="00C92EBF" w:rsidRPr="00C92EBF" w:rsidRDefault="00C92EBF" w:rsidP="00C92EBF">
      <w:pPr>
        <w:ind w:left="851"/>
        <w:rPr>
          <w:rFonts w:asciiTheme="minorHAnsi" w:hAnsiTheme="minorHAnsi"/>
          <w:sz w:val="24"/>
        </w:rPr>
      </w:pPr>
      <w:r w:rsidRPr="00C92EBF">
        <w:rPr>
          <w:rFonts w:asciiTheme="minorHAnsi" w:hAnsiTheme="minorHAnsi"/>
          <w:sz w:val="24"/>
        </w:rPr>
        <w:t xml:space="preserve">Seznam musí obsahovat níže uvedené údaje: </w:t>
      </w:r>
    </w:p>
    <w:p w14:paraId="6DD3A8AD" w14:textId="77777777" w:rsidR="00907B71" w:rsidRDefault="00C92EBF">
      <w:pPr>
        <w:pStyle w:val="Odstavecseseznamem"/>
        <w:numPr>
          <w:ilvl w:val="0"/>
          <w:numId w:val="30"/>
        </w:numPr>
        <w:ind w:left="1276" w:hanging="425"/>
        <w:rPr>
          <w:rFonts w:asciiTheme="minorHAnsi" w:hAnsiTheme="minorHAnsi"/>
          <w:sz w:val="24"/>
        </w:rPr>
      </w:pPr>
      <w:r w:rsidRPr="00907B71">
        <w:rPr>
          <w:rFonts w:asciiTheme="minorHAnsi" w:hAnsiTheme="minorHAnsi"/>
          <w:sz w:val="24"/>
        </w:rPr>
        <w:t xml:space="preserve">název objednatele a telefonický a e-mailový kontakt na něj, </w:t>
      </w:r>
    </w:p>
    <w:p w14:paraId="70CE0AB3" w14:textId="77777777" w:rsidR="00907B71" w:rsidRDefault="00C92EBF">
      <w:pPr>
        <w:pStyle w:val="Odstavecseseznamem"/>
        <w:numPr>
          <w:ilvl w:val="0"/>
          <w:numId w:val="30"/>
        </w:numPr>
        <w:ind w:left="1276" w:hanging="425"/>
        <w:rPr>
          <w:rFonts w:asciiTheme="minorHAnsi" w:hAnsiTheme="minorHAnsi"/>
          <w:sz w:val="24"/>
        </w:rPr>
      </w:pPr>
      <w:r w:rsidRPr="00907B71">
        <w:rPr>
          <w:rFonts w:asciiTheme="minorHAnsi" w:hAnsiTheme="minorHAnsi"/>
          <w:sz w:val="24"/>
        </w:rPr>
        <w:t xml:space="preserve">specifikace poskytnutých služeb, jejich rozsah (náležející do období 3 let před zahájením zadávacího řízení) a cena, </w:t>
      </w:r>
    </w:p>
    <w:p w14:paraId="1E60390A" w14:textId="7A502CA7" w:rsidR="00C92EBF" w:rsidRPr="00907B71" w:rsidRDefault="00C92EBF">
      <w:pPr>
        <w:pStyle w:val="Odstavecseseznamem"/>
        <w:numPr>
          <w:ilvl w:val="0"/>
          <w:numId w:val="30"/>
        </w:numPr>
        <w:ind w:left="1276" w:hanging="425"/>
        <w:rPr>
          <w:rFonts w:asciiTheme="minorHAnsi" w:hAnsiTheme="minorHAnsi"/>
          <w:sz w:val="24"/>
        </w:rPr>
      </w:pPr>
      <w:r w:rsidRPr="00907B71">
        <w:rPr>
          <w:rFonts w:asciiTheme="minorHAnsi" w:hAnsiTheme="minorHAnsi"/>
          <w:sz w:val="24"/>
        </w:rPr>
        <w:t>doba a místo poskytnutí služeb.</w:t>
      </w:r>
    </w:p>
    <w:p w14:paraId="7C694836" w14:textId="77777777" w:rsidR="00C92EBF" w:rsidRDefault="00C92EBF" w:rsidP="00C92EBF">
      <w:pPr>
        <w:pStyle w:val="Odstavecseseznamem"/>
        <w:widowControl w:val="0"/>
        <w:autoSpaceDE w:val="0"/>
        <w:autoSpaceDN w:val="0"/>
        <w:adjustRightInd w:val="0"/>
        <w:ind w:left="851"/>
        <w:rPr>
          <w:rFonts w:asciiTheme="minorHAnsi" w:hAnsiTheme="minorHAnsi"/>
          <w:b/>
          <w:spacing w:val="5"/>
          <w:sz w:val="24"/>
        </w:rPr>
      </w:pPr>
      <w:bookmarkStart w:id="20" w:name="OLE_LINK3"/>
      <w:bookmarkStart w:id="21" w:name="OLE_LINK4"/>
    </w:p>
    <w:p w14:paraId="30C1331D" w14:textId="5F39A964" w:rsidR="00C92EBF" w:rsidRPr="00C92EBF" w:rsidRDefault="00C92EBF" w:rsidP="00C92EBF">
      <w:pPr>
        <w:pStyle w:val="Odstavecseseznamem"/>
        <w:widowControl w:val="0"/>
        <w:autoSpaceDE w:val="0"/>
        <w:autoSpaceDN w:val="0"/>
        <w:adjustRightInd w:val="0"/>
        <w:ind w:left="851"/>
        <w:rPr>
          <w:rFonts w:asciiTheme="minorHAnsi" w:hAnsiTheme="minorHAnsi"/>
          <w:bCs/>
          <w:spacing w:val="5"/>
          <w:sz w:val="24"/>
        </w:rPr>
      </w:pPr>
      <w:r w:rsidRPr="00C92EBF">
        <w:rPr>
          <w:rFonts w:asciiTheme="minorHAnsi" w:hAnsiTheme="minorHAnsi"/>
          <w:bCs/>
          <w:spacing w:val="5"/>
          <w:sz w:val="24"/>
        </w:rPr>
        <w:t xml:space="preserve">Dodavatel může použít Přílohu č. </w:t>
      </w:r>
      <w:r w:rsidR="009D0B1B">
        <w:rPr>
          <w:rFonts w:asciiTheme="minorHAnsi" w:hAnsiTheme="minorHAnsi"/>
          <w:bCs/>
          <w:spacing w:val="5"/>
          <w:sz w:val="24"/>
        </w:rPr>
        <w:t>5</w:t>
      </w:r>
      <w:r w:rsidRPr="00C92EBF">
        <w:rPr>
          <w:rFonts w:asciiTheme="minorHAnsi" w:hAnsiTheme="minorHAnsi"/>
          <w:bCs/>
          <w:spacing w:val="5"/>
          <w:sz w:val="24"/>
        </w:rPr>
        <w:t xml:space="preserve"> Zadávací dokumentace – </w:t>
      </w:r>
      <w:r w:rsidR="00907B71">
        <w:rPr>
          <w:rFonts w:asciiTheme="minorHAnsi" w:hAnsiTheme="minorHAnsi"/>
          <w:bCs/>
          <w:spacing w:val="5"/>
          <w:sz w:val="24"/>
        </w:rPr>
        <w:t>P</w:t>
      </w:r>
      <w:r w:rsidRPr="00C92EBF">
        <w:rPr>
          <w:rFonts w:asciiTheme="minorHAnsi" w:hAnsiTheme="minorHAnsi"/>
          <w:bCs/>
          <w:spacing w:val="5"/>
          <w:sz w:val="24"/>
        </w:rPr>
        <w:t>ředloha Prohlášení o splnění kvalifikace</w:t>
      </w:r>
      <w:r w:rsidR="0021788B">
        <w:rPr>
          <w:rFonts w:asciiTheme="minorHAnsi" w:hAnsiTheme="minorHAnsi"/>
          <w:bCs/>
          <w:spacing w:val="5"/>
          <w:sz w:val="24"/>
        </w:rPr>
        <w:t>.</w:t>
      </w:r>
    </w:p>
    <w:p w14:paraId="7346FEC1" w14:textId="77777777" w:rsidR="00C92EBF" w:rsidRDefault="00C92EBF" w:rsidP="00C92EBF">
      <w:pPr>
        <w:pStyle w:val="Odstavecseseznamem"/>
        <w:widowControl w:val="0"/>
        <w:autoSpaceDE w:val="0"/>
        <w:autoSpaceDN w:val="0"/>
        <w:adjustRightInd w:val="0"/>
        <w:ind w:left="851"/>
        <w:rPr>
          <w:rFonts w:asciiTheme="minorHAnsi" w:hAnsiTheme="minorHAnsi"/>
          <w:b/>
          <w:spacing w:val="5"/>
          <w:sz w:val="24"/>
        </w:rPr>
      </w:pPr>
    </w:p>
    <w:p w14:paraId="3B0FFA0B" w14:textId="7ED2AD15" w:rsidR="00583C86" w:rsidRDefault="00583C86">
      <w:pPr>
        <w:pStyle w:val="Odstavecseseznamem"/>
        <w:widowControl w:val="0"/>
        <w:numPr>
          <w:ilvl w:val="0"/>
          <w:numId w:val="29"/>
        </w:numPr>
        <w:autoSpaceDE w:val="0"/>
        <w:autoSpaceDN w:val="0"/>
        <w:adjustRightInd w:val="0"/>
        <w:ind w:left="851" w:hanging="851"/>
        <w:rPr>
          <w:rFonts w:asciiTheme="minorHAnsi" w:hAnsiTheme="minorHAnsi"/>
          <w:b/>
          <w:spacing w:val="5"/>
          <w:sz w:val="24"/>
        </w:rPr>
      </w:pPr>
      <w:r>
        <w:rPr>
          <w:rFonts w:asciiTheme="minorHAnsi" w:hAnsiTheme="minorHAnsi"/>
          <w:b/>
          <w:spacing w:val="5"/>
          <w:sz w:val="24"/>
        </w:rPr>
        <w:t>Společná ustanovení o kvalifikaci</w:t>
      </w:r>
    </w:p>
    <w:p w14:paraId="28482D50" w14:textId="77777777" w:rsidR="001C4360" w:rsidRDefault="001C4360" w:rsidP="001C4360">
      <w:pPr>
        <w:pStyle w:val="Odstavecseseznamem"/>
        <w:widowControl w:val="0"/>
        <w:autoSpaceDE w:val="0"/>
        <w:autoSpaceDN w:val="0"/>
        <w:adjustRightInd w:val="0"/>
        <w:ind w:left="851"/>
        <w:rPr>
          <w:rFonts w:asciiTheme="minorHAnsi" w:hAnsiTheme="minorHAnsi"/>
          <w:b/>
          <w:spacing w:val="5"/>
          <w:sz w:val="24"/>
        </w:rPr>
      </w:pPr>
    </w:p>
    <w:p w14:paraId="007C70E5" w14:textId="2E53E9B8" w:rsidR="007511A9" w:rsidRPr="007511A9" w:rsidRDefault="007511A9">
      <w:pPr>
        <w:pStyle w:val="Odstavecseseznamem"/>
        <w:widowControl w:val="0"/>
        <w:numPr>
          <w:ilvl w:val="0"/>
          <w:numId w:val="24"/>
        </w:numPr>
        <w:autoSpaceDE w:val="0"/>
        <w:autoSpaceDN w:val="0"/>
        <w:adjustRightInd w:val="0"/>
        <w:ind w:left="851" w:hanging="851"/>
        <w:rPr>
          <w:rFonts w:asciiTheme="minorHAnsi" w:hAnsiTheme="minorHAnsi"/>
          <w:b/>
          <w:spacing w:val="5"/>
          <w:sz w:val="24"/>
        </w:rPr>
      </w:pPr>
      <w:r>
        <w:rPr>
          <w:rFonts w:asciiTheme="minorHAnsi" w:hAnsiTheme="minorHAnsi"/>
          <w:b/>
          <w:spacing w:val="5"/>
          <w:sz w:val="24"/>
        </w:rPr>
        <w:t>Prokázání splnění kvalifikace v nabídce</w:t>
      </w:r>
    </w:p>
    <w:p w14:paraId="307DC0C7" w14:textId="77777777" w:rsidR="007511A9" w:rsidRDefault="007511A9" w:rsidP="007511A9">
      <w:pPr>
        <w:autoSpaceDE w:val="0"/>
        <w:autoSpaceDN w:val="0"/>
        <w:adjustRightInd w:val="0"/>
        <w:ind w:left="851"/>
        <w:rPr>
          <w:rFonts w:asciiTheme="minorHAnsi" w:hAnsiTheme="minorHAnsi" w:cs="Arial"/>
          <w:sz w:val="24"/>
        </w:rPr>
      </w:pPr>
      <w:r w:rsidRPr="00912581">
        <w:rPr>
          <w:rFonts w:asciiTheme="minorHAnsi" w:hAnsiTheme="minorHAnsi" w:cs="Arial"/>
          <w:sz w:val="24"/>
        </w:rPr>
        <w:t>Doklady prokazující základní zp</w:t>
      </w:r>
      <w:r w:rsidRPr="00912581">
        <w:rPr>
          <w:rFonts w:asciiTheme="minorHAnsi" w:hAnsiTheme="minorHAnsi" w:cs="ArialMT"/>
          <w:sz w:val="24"/>
        </w:rPr>
        <w:t>ů</w:t>
      </w:r>
      <w:r w:rsidRPr="00912581">
        <w:rPr>
          <w:rFonts w:asciiTheme="minorHAnsi" w:hAnsiTheme="minorHAnsi" w:cs="Arial"/>
          <w:sz w:val="24"/>
        </w:rPr>
        <w:t xml:space="preserve">sobilost podle § 74 </w:t>
      </w:r>
      <w:r>
        <w:rPr>
          <w:rFonts w:asciiTheme="minorHAnsi" w:hAnsiTheme="minorHAnsi" w:cs="Arial"/>
          <w:sz w:val="24"/>
        </w:rPr>
        <w:t>ZZVZ</w:t>
      </w:r>
      <w:r w:rsidRPr="00912581">
        <w:rPr>
          <w:rFonts w:asciiTheme="minorHAnsi" w:hAnsiTheme="minorHAnsi" w:cs="Arial"/>
          <w:sz w:val="24"/>
        </w:rPr>
        <w:t xml:space="preserve">  musí prokazovat spln</w:t>
      </w:r>
      <w:r w:rsidRPr="00912581">
        <w:rPr>
          <w:rFonts w:asciiTheme="minorHAnsi" w:hAnsiTheme="minorHAnsi" w:cs="ArialMT"/>
          <w:sz w:val="24"/>
        </w:rPr>
        <w:t>ě</w:t>
      </w:r>
      <w:r w:rsidRPr="00912581">
        <w:rPr>
          <w:rFonts w:asciiTheme="minorHAnsi" w:hAnsiTheme="minorHAnsi" w:cs="Arial"/>
          <w:sz w:val="24"/>
        </w:rPr>
        <w:t xml:space="preserve">ní požadovaného kritéria </w:t>
      </w:r>
      <w:r w:rsidRPr="002A01BB">
        <w:rPr>
          <w:rFonts w:asciiTheme="minorHAnsi" w:hAnsiTheme="minorHAnsi" w:cs="Arial"/>
          <w:sz w:val="24"/>
        </w:rPr>
        <w:t>zp</w:t>
      </w:r>
      <w:r w:rsidRPr="002A01BB">
        <w:rPr>
          <w:rFonts w:asciiTheme="minorHAnsi" w:hAnsiTheme="minorHAnsi" w:cs="ArialMT"/>
          <w:sz w:val="24"/>
        </w:rPr>
        <w:t>ů</w:t>
      </w:r>
      <w:r w:rsidRPr="002A01BB">
        <w:rPr>
          <w:rFonts w:asciiTheme="minorHAnsi" w:hAnsiTheme="minorHAnsi" w:cs="Arial"/>
          <w:sz w:val="24"/>
        </w:rPr>
        <w:t xml:space="preserve">sobilosti </w:t>
      </w:r>
      <w:r w:rsidRPr="00326809">
        <w:rPr>
          <w:rFonts w:asciiTheme="minorHAnsi" w:hAnsiTheme="minorHAnsi" w:cs="Arial"/>
          <w:sz w:val="24"/>
        </w:rPr>
        <w:t>nejpozd</w:t>
      </w:r>
      <w:r w:rsidRPr="00326809">
        <w:rPr>
          <w:rFonts w:asciiTheme="minorHAnsi" w:hAnsiTheme="minorHAnsi" w:cs="ArialMT"/>
          <w:sz w:val="24"/>
        </w:rPr>
        <w:t>ě</w:t>
      </w:r>
      <w:r w:rsidRPr="00326809">
        <w:rPr>
          <w:rFonts w:asciiTheme="minorHAnsi" w:hAnsiTheme="minorHAnsi" w:cs="Arial"/>
          <w:sz w:val="24"/>
        </w:rPr>
        <w:t>ji v dob</w:t>
      </w:r>
      <w:r w:rsidRPr="00326809">
        <w:rPr>
          <w:rFonts w:asciiTheme="minorHAnsi" w:hAnsiTheme="minorHAnsi" w:cs="ArialMT"/>
          <w:sz w:val="24"/>
        </w:rPr>
        <w:t xml:space="preserve">ě </w:t>
      </w:r>
      <w:r w:rsidRPr="00326809">
        <w:rPr>
          <w:rFonts w:asciiTheme="minorHAnsi" w:hAnsiTheme="minorHAnsi" w:cs="Arial"/>
          <w:sz w:val="24"/>
        </w:rPr>
        <w:t>3 m</w:t>
      </w:r>
      <w:r w:rsidRPr="00326809">
        <w:rPr>
          <w:rFonts w:asciiTheme="minorHAnsi" w:hAnsiTheme="minorHAnsi" w:cs="ArialMT"/>
          <w:sz w:val="24"/>
        </w:rPr>
        <w:t>ě</w:t>
      </w:r>
      <w:r w:rsidRPr="00326809">
        <w:rPr>
          <w:rFonts w:asciiTheme="minorHAnsi" w:hAnsiTheme="minorHAnsi" w:cs="Arial"/>
          <w:sz w:val="24"/>
        </w:rPr>
        <w:t>síc</w:t>
      </w:r>
      <w:r w:rsidRPr="00326809">
        <w:rPr>
          <w:rFonts w:asciiTheme="minorHAnsi" w:hAnsiTheme="minorHAnsi" w:cs="ArialMT"/>
          <w:sz w:val="24"/>
        </w:rPr>
        <w:t xml:space="preserve">ů </w:t>
      </w:r>
      <w:r w:rsidRPr="002A01BB">
        <w:rPr>
          <w:rFonts w:asciiTheme="minorHAnsi" w:hAnsiTheme="minorHAnsi" w:cs="Arial"/>
          <w:sz w:val="24"/>
        </w:rPr>
        <w:t>p</w:t>
      </w:r>
      <w:r w:rsidRPr="002A01BB">
        <w:rPr>
          <w:rFonts w:asciiTheme="minorHAnsi" w:hAnsiTheme="minorHAnsi" w:cs="ArialMT"/>
          <w:sz w:val="24"/>
        </w:rPr>
        <w:t>ř</w:t>
      </w:r>
      <w:r w:rsidRPr="002A01BB">
        <w:rPr>
          <w:rFonts w:asciiTheme="minorHAnsi" w:hAnsiTheme="minorHAnsi" w:cs="Arial"/>
          <w:sz w:val="24"/>
        </w:rPr>
        <w:t>ede</w:t>
      </w:r>
      <w:r w:rsidRPr="004700AF">
        <w:rPr>
          <w:rFonts w:asciiTheme="minorHAnsi" w:hAnsiTheme="minorHAnsi" w:cs="Arial"/>
          <w:sz w:val="24"/>
        </w:rPr>
        <w:t xml:space="preserve"> dnem zahájení zadávacího </w:t>
      </w:r>
      <w:r w:rsidRPr="004700AF">
        <w:rPr>
          <w:rFonts w:asciiTheme="minorHAnsi" w:hAnsiTheme="minorHAnsi" w:cs="ArialMT"/>
          <w:sz w:val="24"/>
        </w:rPr>
        <w:t>ř</w:t>
      </w:r>
      <w:r w:rsidRPr="004700AF">
        <w:rPr>
          <w:rFonts w:asciiTheme="minorHAnsi" w:hAnsiTheme="minorHAnsi" w:cs="Arial"/>
          <w:sz w:val="24"/>
        </w:rPr>
        <w:t>ízení.</w:t>
      </w:r>
    </w:p>
    <w:p w14:paraId="764040EC" w14:textId="77777777" w:rsidR="007511A9" w:rsidRDefault="007511A9" w:rsidP="007511A9">
      <w:pPr>
        <w:autoSpaceDE w:val="0"/>
        <w:autoSpaceDN w:val="0"/>
        <w:adjustRightInd w:val="0"/>
        <w:ind w:left="851"/>
        <w:rPr>
          <w:rFonts w:asciiTheme="minorHAnsi" w:hAnsiTheme="minorHAnsi" w:cs="Arial"/>
          <w:sz w:val="24"/>
        </w:rPr>
      </w:pPr>
    </w:p>
    <w:p w14:paraId="64FF9722" w14:textId="13897197" w:rsidR="007511A9" w:rsidRPr="007511A9" w:rsidRDefault="007511A9" w:rsidP="007511A9">
      <w:pPr>
        <w:autoSpaceDE w:val="0"/>
        <w:autoSpaceDN w:val="0"/>
        <w:adjustRightInd w:val="0"/>
        <w:ind w:left="851"/>
        <w:rPr>
          <w:rFonts w:asciiTheme="minorHAnsi" w:hAnsiTheme="minorHAnsi" w:cs="Arial"/>
          <w:sz w:val="24"/>
        </w:rPr>
      </w:pPr>
      <w:r w:rsidRPr="007511A9">
        <w:rPr>
          <w:rFonts w:asciiTheme="minorHAnsi" w:hAnsiTheme="minorHAnsi" w:cs="Arial"/>
          <w:sz w:val="24"/>
        </w:rPr>
        <w:t xml:space="preserve">V souladu s § 45 odst. 1 ZZVZ předkládá dodavatel k prokázání splnění kvalifikace kopie dokladů </w:t>
      </w:r>
      <w:r>
        <w:rPr>
          <w:rFonts w:asciiTheme="minorHAnsi" w:hAnsiTheme="minorHAnsi" w:cs="Arial"/>
          <w:sz w:val="24"/>
        </w:rPr>
        <w:t>.</w:t>
      </w:r>
    </w:p>
    <w:p w14:paraId="11484104" w14:textId="77777777" w:rsidR="007511A9" w:rsidRPr="007511A9" w:rsidRDefault="007511A9" w:rsidP="007511A9">
      <w:pPr>
        <w:autoSpaceDE w:val="0"/>
        <w:autoSpaceDN w:val="0"/>
        <w:adjustRightInd w:val="0"/>
        <w:ind w:left="0"/>
        <w:rPr>
          <w:rFonts w:asciiTheme="minorHAnsi" w:hAnsiTheme="minorHAnsi" w:cs="Arial"/>
          <w:sz w:val="24"/>
        </w:rPr>
      </w:pPr>
    </w:p>
    <w:p w14:paraId="1BF2FB64" w14:textId="77777777" w:rsidR="007511A9" w:rsidRPr="007511A9" w:rsidRDefault="007511A9" w:rsidP="007511A9">
      <w:pPr>
        <w:autoSpaceDE w:val="0"/>
        <w:autoSpaceDN w:val="0"/>
        <w:adjustRightInd w:val="0"/>
        <w:ind w:left="851"/>
        <w:rPr>
          <w:rFonts w:asciiTheme="minorHAnsi" w:hAnsiTheme="minorHAnsi" w:cs="Arial"/>
          <w:sz w:val="24"/>
        </w:rPr>
      </w:pPr>
      <w:r w:rsidRPr="007511A9">
        <w:rPr>
          <w:rFonts w:asciiTheme="minorHAnsi" w:hAnsiTheme="minorHAnsi" w:cs="Arial"/>
          <w:sz w:val="24"/>
        </w:rPr>
        <w:t xml:space="preserve">Před uzavřením smlouvy si zadavatel od vybraného dodavatele v souladu s § 86 odst. 3 ZZVZ vždy vyžádá předložení originálů nebo ověřených kopií dokladů o kvalifikaci, pokud již nebyly v zadávacím řízení předloženy. </w:t>
      </w:r>
    </w:p>
    <w:p w14:paraId="427C15A1" w14:textId="77777777" w:rsidR="007511A9" w:rsidRPr="007511A9" w:rsidRDefault="007511A9" w:rsidP="007511A9">
      <w:pPr>
        <w:widowControl w:val="0"/>
        <w:autoSpaceDE w:val="0"/>
        <w:autoSpaceDN w:val="0"/>
        <w:adjustRightInd w:val="0"/>
        <w:ind w:left="0"/>
        <w:rPr>
          <w:rFonts w:asciiTheme="minorHAnsi" w:hAnsiTheme="minorHAnsi"/>
          <w:b/>
          <w:spacing w:val="5"/>
          <w:sz w:val="24"/>
        </w:rPr>
      </w:pPr>
    </w:p>
    <w:p w14:paraId="1E7569E9" w14:textId="4656058B" w:rsidR="007511A9" w:rsidRDefault="007511A9">
      <w:pPr>
        <w:pStyle w:val="Odstavecseseznamem"/>
        <w:widowControl w:val="0"/>
        <w:numPr>
          <w:ilvl w:val="0"/>
          <w:numId w:val="24"/>
        </w:numPr>
        <w:autoSpaceDE w:val="0"/>
        <w:autoSpaceDN w:val="0"/>
        <w:adjustRightInd w:val="0"/>
        <w:ind w:left="851" w:hanging="851"/>
        <w:rPr>
          <w:rFonts w:asciiTheme="minorHAnsi" w:hAnsiTheme="minorHAnsi"/>
          <w:b/>
          <w:spacing w:val="5"/>
          <w:sz w:val="24"/>
        </w:rPr>
      </w:pPr>
      <w:r>
        <w:rPr>
          <w:rFonts w:asciiTheme="minorHAnsi" w:hAnsiTheme="minorHAnsi"/>
          <w:b/>
          <w:spacing w:val="5"/>
          <w:sz w:val="24"/>
        </w:rPr>
        <w:t>Prokázání kvalifikace získané v zahraničí</w:t>
      </w:r>
    </w:p>
    <w:p w14:paraId="64856BA3" w14:textId="79260F85" w:rsidR="007511A9" w:rsidRPr="007511A9" w:rsidRDefault="007511A9" w:rsidP="007511A9">
      <w:pPr>
        <w:pStyle w:val="Odstavecseseznamem"/>
        <w:widowControl w:val="0"/>
        <w:autoSpaceDE w:val="0"/>
        <w:autoSpaceDN w:val="0"/>
        <w:adjustRightInd w:val="0"/>
        <w:ind w:left="851"/>
        <w:rPr>
          <w:rFonts w:asciiTheme="minorHAnsi" w:hAnsiTheme="minorHAnsi"/>
          <w:bCs/>
          <w:spacing w:val="5"/>
          <w:sz w:val="24"/>
        </w:rPr>
      </w:pPr>
      <w:r w:rsidRPr="007511A9">
        <w:rPr>
          <w:rFonts w:asciiTheme="minorHAnsi" w:hAnsiTheme="minorHAnsi"/>
          <w:bCs/>
          <w:spacing w:val="5"/>
          <w:sz w:val="24"/>
        </w:rPr>
        <w:t>V případě, že byla kvalifikace získána v zahraničí, prokazuje se doklady vydanými podle právního řádu země, ve které byla získána, a to v rozsahu požadovaném zadavatelem.</w:t>
      </w:r>
    </w:p>
    <w:p w14:paraId="7DE4FE27" w14:textId="77777777" w:rsidR="007511A9" w:rsidRDefault="007511A9" w:rsidP="007511A9">
      <w:pPr>
        <w:pStyle w:val="Odstavecseseznamem"/>
        <w:widowControl w:val="0"/>
        <w:autoSpaceDE w:val="0"/>
        <w:autoSpaceDN w:val="0"/>
        <w:adjustRightInd w:val="0"/>
        <w:ind w:left="851"/>
        <w:rPr>
          <w:rFonts w:asciiTheme="minorHAnsi" w:hAnsiTheme="minorHAnsi"/>
          <w:b/>
          <w:spacing w:val="5"/>
          <w:sz w:val="24"/>
        </w:rPr>
      </w:pPr>
    </w:p>
    <w:p w14:paraId="28045F68" w14:textId="196CCC44" w:rsidR="00583C86" w:rsidRPr="00583C86" w:rsidRDefault="00583C86">
      <w:pPr>
        <w:pStyle w:val="Odstavecseseznamem"/>
        <w:widowControl w:val="0"/>
        <w:numPr>
          <w:ilvl w:val="0"/>
          <w:numId w:val="24"/>
        </w:numPr>
        <w:autoSpaceDE w:val="0"/>
        <w:autoSpaceDN w:val="0"/>
        <w:adjustRightInd w:val="0"/>
        <w:ind w:left="851" w:hanging="851"/>
        <w:rPr>
          <w:rFonts w:asciiTheme="minorHAnsi" w:hAnsiTheme="minorHAnsi"/>
          <w:b/>
          <w:spacing w:val="5"/>
          <w:sz w:val="24"/>
        </w:rPr>
      </w:pPr>
      <w:r w:rsidRPr="00583C86">
        <w:rPr>
          <w:rFonts w:asciiTheme="minorHAnsi" w:hAnsiTheme="minorHAnsi"/>
          <w:b/>
          <w:spacing w:val="5"/>
          <w:sz w:val="24"/>
        </w:rPr>
        <w:t>Prokázání kvalifikace prostřednictvím jiných osob</w:t>
      </w:r>
    </w:p>
    <w:p w14:paraId="7C6B6379" w14:textId="50715CDD" w:rsidR="00F52B96" w:rsidRPr="00622E0D" w:rsidRDefault="00F52B96" w:rsidP="00583C86">
      <w:pPr>
        <w:pStyle w:val="Odstavecseseznamem"/>
        <w:widowControl w:val="0"/>
        <w:autoSpaceDE w:val="0"/>
        <w:autoSpaceDN w:val="0"/>
        <w:adjustRightInd w:val="0"/>
        <w:ind w:left="851"/>
        <w:rPr>
          <w:rFonts w:asciiTheme="minorHAnsi" w:hAnsiTheme="minorHAnsi"/>
          <w:bCs/>
          <w:spacing w:val="5"/>
          <w:sz w:val="24"/>
        </w:rPr>
      </w:pPr>
      <w:r w:rsidRPr="00622E0D">
        <w:rPr>
          <w:rFonts w:asciiTheme="minorHAnsi" w:hAnsiTheme="minorHAnsi" w:cs="Arial"/>
          <w:sz w:val="24"/>
        </w:rPr>
        <w:t>Dodavatel m</w:t>
      </w:r>
      <w:r w:rsidRPr="00622E0D">
        <w:rPr>
          <w:rFonts w:asciiTheme="minorHAnsi" w:hAnsiTheme="minorHAnsi" w:cs="ArialMT"/>
          <w:sz w:val="24"/>
        </w:rPr>
        <w:t>ůž</w:t>
      </w:r>
      <w:r w:rsidRPr="00622E0D">
        <w:rPr>
          <w:rFonts w:asciiTheme="minorHAnsi" w:hAnsiTheme="minorHAnsi" w:cs="Arial"/>
          <w:sz w:val="24"/>
        </w:rPr>
        <w:t>e prokázat ur</w:t>
      </w:r>
      <w:r w:rsidRPr="00622E0D">
        <w:rPr>
          <w:rFonts w:asciiTheme="minorHAnsi" w:hAnsiTheme="minorHAnsi" w:cs="ArialMT"/>
          <w:sz w:val="24"/>
        </w:rPr>
        <w:t>č</w:t>
      </w:r>
      <w:r w:rsidRPr="00622E0D">
        <w:rPr>
          <w:rFonts w:asciiTheme="minorHAnsi" w:hAnsiTheme="minorHAnsi" w:cs="Arial"/>
          <w:sz w:val="24"/>
        </w:rPr>
        <w:t xml:space="preserve">itou </w:t>
      </w:r>
      <w:r w:rsidRPr="00622E0D">
        <w:rPr>
          <w:rFonts w:asciiTheme="minorHAnsi" w:hAnsiTheme="minorHAnsi" w:cs="ArialMT"/>
          <w:sz w:val="24"/>
        </w:rPr>
        <w:t>č</w:t>
      </w:r>
      <w:r w:rsidRPr="00622E0D">
        <w:rPr>
          <w:rFonts w:asciiTheme="minorHAnsi" w:hAnsiTheme="minorHAnsi" w:cs="Arial"/>
          <w:sz w:val="24"/>
        </w:rPr>
        <w:t>ást technické kvalifikace nebo profesní zp</w:t>
      </w:r>
      <w:r w:rsidRPr="00622E0D">
        <w:rPr>
          <w:rFonts w:asciiTheme="minorHAnsi" w:hAnsiTheme="minorHAnsi" w:cs="ArialMT"/>
          <w:sz w:val="24"/>
        </w:rPr>
        <w:t>ů</w:t>
      </w:r>
      <w:r w:rsidRPr="00622E0D">
        <w:rPr>
          <w:rFonts w:asciiTheme="minorHAnsi" w:hAnsiTheme="minorHAnsi" w:cs="Arial"/>
          <w:sz w:val="24"/>
        </w:rPr>
        <w:t>sobilosti s výjimkou kritéria podle § 77 odst. 1 ZZVZ požadované zadavatelem v této Zadávací dokumentaci prost</w:t>
      </w:r>
      <w:r w:rsidRPr="00622E0D">
        <w:rPr>
          <w:rFonts w:asciiTheme="minorHAnsi" w:hAnsiTheme="minorHAnsi" w:cs="ArialMT"/>
          <w:sz w:val="24"/>
        </w:rPr>
        <w:t>ř</w:t>
      </w:r>
      <w:r w:rsidRPr="00622E0D">
        <w:rPr>
          <w:rFonts w:asciiTheme="minorHAnsi" w:hAnsiTheme="minorHAnsi" w:cs="Arial"/>
          <w:sz w:val="24"/>
        </w:rPr>
        <w:t>ednictvím jiných osob</w:t>
      </w:r>
      <w:r>
        <w:rPr>
          <w:rFonts w:asciiTheme="minorHAnsi" w:hAnsiTheme="minorHAnsi" w:cs="Arial"/>
          <w:sz w:val="24"/>
        </w:rPr>
        <w:t>, a to ve smyslu § 83 ZZVZ</w:t>
      </w:r>
      <w:r w:rsidRPr="00622E0D">
        <w:rPr>
          <w:rFonts w:asciiTheme="minorHAnsi" w:hAnsiTheme="minorHAnsi" w:cs="Arial"/>
          <w:sz w:val="24"/>
        </w:rPr>
        <w:t>.</w:t>
      </w:r>
    </w:p>
    <w:p w14:paraId="3ED4059A" w14:textId="77777777" w:rsidR="00F52B96" w:rsidRPr="00622E0D" w:rsidRDefault="00F52B96" w:rsidP="00F52B96">
      <w:pPr>
        <w:pStyle w:val="Odstavecseseznamem"/>
        <w:rPr>
          <w:rFonts w:ascii="Arial" w:hAnsi="Arial" w:cs="Arial"/>
          <w:sz w:val="23"/>
          <w:szCs w:val="23"/>
        </w:rPr>
      </w:pPr>
    </w:p>
    <w:p w14:paraId="66E7CD78" w14:textId="77777777" w:rsidR="00F52B96" w:rsidRPr="00622E0D" w:rsidRDefault="00F52B96" w:rsidP="00F52B96">
      <w:pPr>
        <w:pStyle w:val="Odstavecseseznamem"/>
        <w:widowControl w:val="0"/>
        <w:autoSpaceDE w:val="0"/>
        <w:autoSpaceDN w:val="0"/>
        <w:adjustRightInd w:val="0"/>
        <w:ind w:left="851"/>
        <w:rPr>
          <w:rFonts w:asciiTheme="minorHAnsi" w:hAnsiTheme="minorHAnsi" w:cs="Arial"/>
          <w:sz w:val="24"/>
        </w:rPr>
      </w:pPr>
      <w:r w:rsidRPr="00622E0D">
        <w:rPr>
          <w:rFonts w:asciiTheme="minorHAnsi" w:hAnsiTheme="minorHAnsi" w:cs="Arial"/>
          <w:sz w:val="24"/>
        </w:rPr>
        <w:t>Dodavatel je v takovém p</w:t>
      </w:r>
      <w:r w:rsidRPr="00622E0D">
        <w:rPr>
          <w:rFonts w:asciiTheme="minorHAnsi" w:hAnsiTheme="minorHAnsi" w:cs="ArialMT"/>
          <w:sz w:val="24"/>
        </w:rPr>
        <w:t>ř</w:t>
      </w:r>
      <w:r w:rsidRPr="00622E0D">
        <w:rPr>
          <w:rFonts w:asciiTheme="minorHAnsi" w:hAnsiTheme="minorHAnsi" w:cs="Arial"/>
          <w:sz w:val="24"/>
        </w:rPr>
        <w:t>ípad</w:t>
      </w:r>
      <w:r w:rsidRPr="00622E0D">
        <w:rPr>
          <w:rFonts w:asciiTheme="minorHAnsi" w:hAnsiTheme="minorHAnsi" w:cs="ArialMT"/>
          <w:sz w:val="24"/>
        </w:rPr>
        <w:t xml:space="preserve">ě </w:t>
      </w:r>
      <w:r w:rsidRPr="00622E0D">
        <w:rPr>
          <w:rFonts w:asciiTheme="minorHAnsi" w:hAnsiTheme="minorHAnsi" w:cs="Arial"/>
          <w:sz w:val="24"/>
        </w:rPr>
        <w:t>povinen zadavateli p</w:t>
      </w:r>
      <w:r w:rsidRPr="00622E0D">
        <w:rPr>
          <w:rFonts w:asciiTheme="minorHAnsi" w:hAnsiTheme="minorHAnsi" w:cs="ArialMT"/>
          <w:sz w:val="24"/>
        </w:rPr>
        <w:t>ř</w:t>
      </w:r>
      <w:r w:rsidRPr="00622E0D">
        <w:rPr>
          <w:rFonts w:asciiTheme="minorHAnsi" w:hAnsiTheme="minorHAnsi" w:cs="Arial"/>
          <w:sz w:val="24"/>
        </w:rPr>
        <w:t xml:space="preserve">edložit </w:t>
      </w:r>
    </w:p>
    <w:p w14:paraId="65C25D57" w14:textId="77777777" w:rsidR="00F52B96" w:rsidRPr="00295909" w:rsidRDefault="00F52B96" w:rsidP="00F52B96">
      <w:pPr>
        <w:pStyle w:val="Odstavecseseznamem"/>
        <w:widowControl w:val="0"/>
        <w:autoSpaceDE w:val="0"/>
        <w:autoSpaceDN w:val="0"/>
        <w:adjustRightInd w:val="0"/>
        <w:ind w:left="1276" w:hanging="283"/>
        <w:rPr>
          <w:rFonts w:asciiTheme="minorHAnsi" w:hAnsiTheme="minorHAnsi" w:cs="Arial"/>
          <w:sz w:val="24"/>
        </w:rPr>
      </w:pPr>
      <w:r w:rsidRPr="00295909">
        <w:rPr>
          <w:rFonts w:asciiTheme="minorHAnsi" w:hAnsiTheme="minorHAnsi" w:cs="Arial"/>
          <w:sz w:val="24"/>
        </w:rPr>
        <w:t>a) doklady prokazující spln</w:t>
      </w:r>
      <w:r w:rsidRPr="00295909">
        <w:rPr>
          <w:rFonts w:asciiTheme="minorHAnsi" w:hAnsiTheme="minorHAnsi" w:cs="ArialMT"/>
          <w:sz w:val="24"/>
        </w:rPr>
        <w:t>ě</w:t>
      </w:r>
      <w:r w:rsidRPr="00295909">
        <w:rPr>
          <w:rFonts w:asciiTheme="minorHAnsi" w:hAnsiTheme="minorHAnsi" w:cs="Arial"/>
          <w:sz w:val="24"/>
        </w:rPr>
        <w:t>ní profesní zp</w:t>
      </w:r>
      <w:r w:rsidRPr="00295909">
        <w:rPr>
          <w:rFonts w:asciiTheme="minorHAnsi" w:hAnsiTheme="minorHAnsi" w:cs="ArialMT"/>
          <w:sz w:val="24"/>
        </w:rPr>
        <w:t>ů</w:t>
      </w:r>
      <w:r w:rsidRPr="00295909">
        <w:rPr>
          <w:rFonts w:asciiTheme="minorHAnsi" w:hAnsiTheme="minorHAnsi" w:cs="Arial"/>
          <w:sz w:val="24"/>
        </w:rPr>
        <w:t xml:space="preserve">sobilosti podle § 77 odst. 1 ZZVZ  jinou osobou, </w:t>
      </w:r>
    </w:p>
    <w:p w14:paraId="6C83D042" w14:textId="77777777" w:rsidR="00F52B96" w:rsidRPr="00295909" w:rsidRDefault="00F52B96" w:rsidP="00F52B96">
      <w:pPr>
        <w:pStyle w:val="Odstavecseseznamem"/>
        <w:widowControl w:val="0"/>
        <w:autoSpaceDE w:val="0"/>
        <w:autoSpaceDN w:val="0"/>
        <w:adjustRightInd w:val="0"/>
        <w:ind w:left="1276" w:hanging="283"/>
        <w:rPr>
          <w:rFonts w:asciiTheme="minorHAnsi" w:hAnsiTheme="minorHAnsi" w:cs="Arial"/>
          <w:sz w:val="24"/>
        </w:rPr>
      </w:pPr>
      <w:r w:rsidRPr="00295909">
        <w:rPr>
          <w:rFonts w:asciiTheme="minorHAnsi" w:hAnsiTheme="minorHAnsi" w:cs="Arial"/>
          <w:sz w:val="24"/>
        </w:rPr>
        <w:t>b) doklady prokazující spln</w:t>
      </w:r>
      <w:r w:rsidRPr="00295909">
        <w:rPr>
          <w:rFonts w:asciiTheme="minorHAnsi" w:hAnsiTheme="minorHAnsi" w:cs="ArialMT"/>
          <w:sz w:val="24"/>
        </w:rPr>
        <w:t>ě</w:t>
      </w:r>
      <w:r w:rsidRPr="00295909">
        <w:rPr>
          <w:rFonts w:asciiTheme="minorHAnsi" w:hAnsiTheme="minorHAnsi" w:cs="Arial"/>
          <w:sz w:val="24"/>
        </w:rPr>
        <w:t>ní chyb</w:t>
      </w:r>
      <w:r w:rsidRPr="00295909">
        <w:rPr>
          <w:rFonts w:asciiTheme="minorHAnsi" w:hAnsiTheme="minorHAnsi" w:cs="ArialMT"/>
          <w:sz w:val="24"/>
        </w:rPr>
        <w:t>ě</w:t>
      </w:r>
      <w:r w:rsidRPr="00295909">
        <w:rPr>
          <w:rFonts w:asciiTheme="minorHAnsi" w:hAnsiTheme="minorHAnsi" w:cs="Arial"/>
          <w:sz w:val="24"/>
        </w:rPr>
        <w:t xml:space="preserve">jící </w:t>
      </w:r>
      <w:r w:rsidRPr="00295909">
        <w:rPr>
          <w:rFonts w:asciiTheme="minorHAnsi" w:hAnsiTheme="minorHAnsi" w:cs="ArialMT"/>
          <w:sz w:val="24"/>
        </w:rPr>
        <w:t>č</w:t>
      </w:r>
      <w:r w:rsidRPr="00295909">
        <w:rPr>
          <w:rFonts w:asciiTheme="minorHAnsi" w:hAnsiTheme="minorHAnsi" w:cs="Arial"/>
          <w:sz w:val="24"/>
        </w:rPr>
        <w:t>ásti kvalifikace prost</w:t>
      </w:r>
      <w:r w:rsidRPr="00295909">
        <w:rPr>
          <w:rFonts w:asciiTheme="minorHAnsi" w:hAnsiTheme="minorHAnsi" w:cs="ArialMT"/>
          <w:sz w:val="24"/>
        </w:rPr>
        <w:t>ř</w:t>
      </w:r>
      <w:r w:rsidRPr="00295909">
        <w:rPr>
          <w:rFonts w:asciiTheme="minorHAnsi" w:hAnsiTheme="minorHAnsi" w:cs="Arial"/>
          <w:sz w:val="24"/>
        </w:rPr>
        <w:t xml:space="preserve">ednictvím jiné osoby, </w:t>
      </w:r>
    </w:p>
    <w:p w14:paraId="17D96545" w14:textId="77777777" w:rsidR="00F52B96" w:rsidRPr="00295909" w:rsidRDefault="00F52B96" w:rsidP="00F52B96">
      <w:pPr>
        <w:pStyle w:val="Odstavecseseznamem"/>
        <w:widowControl w:val="0"/>
        <w:autoSpaceDE w:val="0"/>
        <w:autoSpaceDN w:val="0"/>
        <w:adjustRightInd w:val="0"/>
        <w:ind w:left="1276" w:hanging="283"/>
        <w:rPr>
          <w:rFonts w:asciiTheme="minorHAnsi" w:hAnsiTheme="minorHAnsi" w:cs="Arial"/>
          <w:sz w:val="24"/>
        </w:rPr>
      </w:pPr>
      <w:r w:rsidRPr="00295909">
        <w:rPr>
          <w:rFonts w:asciiTheme="minorHAnsi" w:hAnsiTheme="minorHAnsi" w:cs="Arial"/>
          <w:sz w:val="24"/>
        </w:rPr>
        <w:t>c) doklady o spln</w:t>
      </w:r>
      <w:r w:rsidRPr="00295909">
        <w:rPr>
          <w:rFonts w:asciiTheme="minorHAnsi" w:hAnsiTheme="minorHAnsi" w:cs="ArialMT"/>
          <w:sz w:val="24"/>
        </w:rPr>
        <w:t>ě</w:t>
      </w:r>
      <w:r w:rsidRPr="00295909">
        <w:rPr>
          <w:rFonts w:asciiTheme="minorHAnsi" w:hAnsiTheme="minorHAnsi" w:cs="Arial"/>
          <w:sz w:val="24"/>
        </w:rPr>
        <w:t>ní základní zp</w:t>
      </w:r>
      <w:r w:rsidRPr="00295909">
        <w:rPr>
          <w:rFonts w:asciiTheme="minorHAnsi" w:hAnsiTheme="minorHAnsi" w:cs="ArialMT"/>
          <w:sz w:val="24"/>
        </w:rPr>
        <w:t>ů</w:t>
      </w:r>
      <w:r w:rsidRPr="00295909">
        <w:rPr>
          <w:rFonts w:asciiTheme="minorHAnsi" w:hAnsiTheme="minorHAnsi" w:cs="Arial"/>
          <w:sz w:val="24"/>
        </w:rPr>
        <w:t xml:space="preserve">sobilosti podle § 74 ZZVZ jinou osobou a </w:t>
      </w:r>
    </w:p>
    <w:p w14:paraId="0A0ED41F" w14:textId="77777777" w:rsidR="00F52B96" w:rsidRPr="00622E0D" w:rsidRDefault="00F52B96" w:rsidP="00F52B96">
      <w:pPr>
        <w:pStyle w:val="Odstavecseseznamem"/>
        <w:widowControl w:val="0"/>
        <w:autoSpaceDE w:val="0"/>
        <w:autoSpaceDN w:val="0"/>
        <w:adjustRightInd w:val="0"/>
        <w:ind w:left="1276" w:hanging="283"/>
        <w:rPr>
          <w:rFonts w:asciiTheme="minorHAnsi" w:hAnsiTheme="minorHAnsi"/>
          <w:bCs/>
          <w:spacing w:val="5"/>
          <w:sz w:val="24"/>
        </w:rPr>
      </w:pPr>
      <w:r w:rsidRPr="00295909">
        <w:rPr>
          <w:rFonts w:asciiTheme="minorHAnsi" w:hAnsiTheme="minorHAnsi" w:cs="Arial"/>
          <w:sz w:val="24"/>
        </w:rPr>
        <w:t>d)</w:t>
      </w:r>
      <w:r w:rsidRPr="00295909">
        <w:rPr>
          <w:rFonts w:asciiTheme="minorHAnsi" w:hAnsiTheme="minorHAnsi" w:cs="Arial"/>
          <w:sz w:val="24"/>
        </w:rPr>
        <w:tab/>
        <w:t>písemný závazek jiné osoby k poskytnutí pln</w:t>
      </w:r>
      <w:r w:rsidRPr="00295909">
        <w:rPr>
          <w:rFonts w:asciiTheme="minorHAnsi" w:hAnsiTheme="minorHAnsi" w:cs="ArialMT"/>
          <w:sz w:val="24"/>
        </w:rPr>
        <w:t>ě</w:t>
      </w:r>
      <w:r w:rsidRPr="00295909">
        <w:rPr>
          <w:rFonts w:asciiTheme="minorHAnsi" w:hAnsiTheme="minorHAnsi" w:cs="Arial"/>
          <w:sz w:val="24"/>
        </w:rPr>
        <w:t>ní ur</w:t>
      </w:r>
      <w:r w:rsidRPr="00295909">
        <w:rPr>
          <w:rFonts w:asciiTheme="minorHAnsi" w:hAnsiTheme="minorHAnsi" w:cs="ArialMT"/>
          <w:sz w:val="24"/>
        </w:rPr>
        <w:t>č</w:t>
      </w:r>
      <w:r w:rsidRPr="00295909">
        <w:rPr>
          <w:rFonts w:asciiTheme="minorHAnsi" w:hAnsiTheme="minorHAnsi" w:cs="Arial"/>
          <w:sz w:val="24"/>
        </w:rPr>
        <w:t>eného k pln</w:t>
      </w:r>
      <w:r w:rsidRPr="00295909">
        <w:rPr>
          <w:rFonts w:asciiTheme="minorHAnsi" w:hAnsiTheme="minorHAnsi" w:cs="ArialMT"/>
          <w:sz w:val="24"/>
        </w:rPr>
        <w:t>ě</w:t>
      </w:r>
      <w:r w:rsidRPr="00295909">
        <w:rPr>
          <w:rFonts w:asciiTheme="minorHAnsi" w:hAnsiTheme="minorHAnsi" w:cs="Arial"/>
          <w:sz w:val="24"/>
        </w:rPr>
        <w:t>ní ve</w:t>
      </w:r>
      <w:r w:rsidRPr="00295909">
        <w:rPr>
          <w:rFonts w:asciiTheme="minorHAnsi" w:hAnsiTheme="minorHAnsi" w:cs="ArialMT"/>
          <w:sz w:val="24"/>
        </w:rPr>
        <w:t>ř</w:t>
      </w:r>
      <w:r w:rsidRPr="00295909">
        <w:rPr>
          <w:rFonts w:asciiTheme="minorHAnsi" w:hAnsiTheme="minorHAnsi" w:cs="Arial"/>
          <w:sz w:val="24"/>
        </w:rPr>
        <w:t>ejné zakázky</w:t>
      </w:r>
      <w:r w:rsidRPr="00622E0D">
        <w:rPr>
          <w:rFonts w:asciiTheme="minorHAnsi" w:hAnsiTheme="minorHAnsi" w:cs="Arial"/>
          <w:sz w:val="24"/>
        </w:rPr>
        <w:t xml:space="preserve"> nebo k poskytnutí v</w:t>
      </w:r>
      <w:r w:rsidRPr="00622E0D">
        <w:rPr>
          <w:rFonts w:asciiTheme="minorHAnsi" w:hAnsiTheme="minorHAnsi" w:cs="ArialMT"/>
          <w:sz w:val="24"/>
        </w:rPr>
        <w:t>ě</w:t>
      </w:r>
      <w:r w:rsidRPr="00622E0D">
        <w:rPr>
          <w:rFonts w:asciiTheme="minorHAnsi" w:hAnsiTheme="minorHAnsi" w:cs="Arial"/>
          <w:sz w:val="24"/>
        </w:rPr>
        <w:t>cí nebo práv, s nimiž bude dodavatel oprávn</w:t>
      </w:r>
      <w:r w:rsidRPr="00622E0D">
        <w:rPr>
          <w:rFonts w:asciiTheme="minorHAnsi" w:hAnsiTheme="minorHAnsi" w:cs="ArialMT"/>
          <w:sz w:val="24"/>
        </w:rPr>
        <w:t>ě</w:t>
      </w:r>
      <w:r w:rsidRPr="00622E0D">
        <w:rPr>
          <w:rFonts w:asciiTheme="minorHAnsi" w:hAnsiTheme="minorHAnsi" w:cs="Arial"/>
          <w:sz w:val="24"/>
        </w:rPr>
        <w:t>n disponovat v rámci pln</w:t>
      </w:r>
      <w:r w:rsidRPr="00622E0D">
        <w:rPr>
          <w:rFonts w:asciiTheme="minorHAnsi" w:hAnsiTheme="minorHAnsi" w:cs="ArialMT"/>
          <w:sz w:val="24"/>
        </w:rPr>
        <w:t>ě</w:t>
      </w:r>
      <w:r w:rsidRPr="00622E0D">
        <w:rPr>
          <w:rFonts w:asciiTheme="minorHAnsi" w:hAnsiTheme="minorHAnsi" w:cs="Arial"/>
          <w:sz w:val="24"/>
        </w:rPr>
        <w:t>ní ve</w:t>
      </w:r>
      <w:r w:rsidRPr="00622E0D">
        <w:rPr>
          <w:rFonts w:asciiTheme="minorHAnsi" w:hAnsiTheme="minorHAnsi" w:cs="ArialMT"/>
          <w:sz w:val="24"/>
        </w:rPr>
        <w:t>ř</w:t>
      </w:r>
      <w:r w:rsidRPr="00622E0D">
        <w:rPr>
          <w:rFonts w:asciiTheme="minorHAnsi" w:hAnsiTheme="minorHAnsi" w:cs="Arial"/>
          <w:sz w:val="24"/>
        </w:rPr>
        <w:t>ejné zakázky, a to alespo</w:t>
      </w:r>
      <w:r w:rsidRPr="00622E0D">
        <w:rPr>
          <w:rFonts w:asciiTheme="minorHAnsi" w:hAnsiTheme="minorHAnsi" w:cs="ArialMT"/>
          <w:sz w:val="24"/>
        </w:rPr>
        <w:t xml:space="preserve">ň </w:t>
      </w:r>
      <w:r w:rsidRPr="00622E0D">
        <w:rPr>
          <w:rFonts w:asciiTheme="minorHAnsi" w:hAnsiTheme="minorHAnsi" w:cs="Arial"/>
          <w:sz w:val="24"/>
        </w:rPr>
        <w:t>v rozsahu, v jakém jiná osoba prokázala kvalifikaci za dodavatele.</w:t>
      </w:r>
    </w:p>
    <w:p w14:paraId="75EC6ABF" w14:textId="77777777" w:rsidR="00F52B96" w:rsidRPr="00622E0D" w:rsidRDefault="00F52B96" w:rsidP="00F52B96">
      <w:pPr>
        <w:pStyle w:val="Odstavecseseznamem"/>
        <w:widowControl w:val="0"/>
        <w:autoSpaceDE w:val="0"/>
        <w:autoSpaceDN w:val="0"/>
        <w:adjustRightInd w:val="0"/>
        <w:ind w:left="851"/>
        <w:rPr>
          <w:rFonts w:asciiTheme="minorHAnsi" w:hAnsiTheme="minorHAnsi"/>
          <w:bCs/>
          <w:spacing w:val="5"/>
          <w:sz w:val="24"/>
        </w:rPr>
      </w:pPr>
    </w:p>
    <w:p w14:paraId="09C81827" w14:textId="77777777" w:rsidR="00F52B96" w:rsidRDefault="00F52B96" w:rsidP="00F52B96">
      <w:pPr>
        <w:autoSpaceDE w:val="0"/>
        <w:autoSpaceDN w:val="0"/>
        <w:adjustRightInd w:val="0"/>
        <w:ind w:left="851"/>
        <w:rPr>
          <w:rFonts w:asciiTheme="minorHAnsi" w:hAnsiTheme="minorHAnsi" w:cs="Arial"/>
          <w:sz w:val="24"/>
        </w:rPr>
      </w:pPr>
      <w:r w:rsidRPr="00622E0D">
        <w:rPr>
          <w:rFonts w:asciiTheme="minorHAnsi" w:hAnsiTheme="minorHAnsi" w:cs="Arial"/>
          <w:sz w:val="24"/>
        </w:rPr>
        <w:t xml:space="preserve">Má se za to, že požadavek dle písm. </w:t>
      </w:r>
      <w:r w:rsidRPr="00622E0D">
        <w:rPr>
          <w:rFonts w:asciiTheme="minorHAnsi" w:hAnsiTheme="minorHAnsi" w:cs="Arial"/>
          <w:b/>
          <w:sz w:val="24"/>
        </w:rPr>
        <w:t>d)</w:t>
      </w:r>
      <w:r w:rsidRPr="00622E0D">
        <w:rPr>
          <w:rFonts w:asciiTheme="minorHAnsi" w:hAnsiTheme="minorHAnsi" w:cs="Arial"/>
          <w:sz w:val="24"/>
        </w:rPr>
        <w:t xml:space="preserve"> čl. 5.6. Zadávací dokumentace </w:t>
      </w:r>
      <w:r>
        <w:rPr>
          <w:rFonts w:asciiTheme="minorHAnsi" w:hAnsiTheme="minorHAnsi" w:cs="Arial"/>
          <w:sz w:val="24"/>
        </w:rPr>
        <w:t xml:space="preserve">je </w:t>
      </w:r>
      <w:r w:rsidRPr="00622E0D">
        <w:rPr>
          <w:rFonts w:asciiTheme="minorHAnsi" w:hAnsiTheme="minorHAnsi" w:cs="Arial"/>
          <w:sz w:val="24"/>
        </w:rPr>
        <w:t xml:space="preserve">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ZZVZ vztahující se k takové osobě, musí dokument podle písm. </w:t>
      </w:r>
      <w:r w:rsidRPr="00622E0D">
        <w:rPr>
          <w:rFonts w:asciiTheme="minorHAnsi" w:hAnsiTheme="minorHAnsi" w:cs="Arial"/>
          <w:b/>
          <w:sz w:val="24"/>
        </w:rPr>
        <w:t xml:space="preserve">d) </w:t>
      </w:r>
      <w:r w:rsidRPr="00622E0D">
        <w:rPr>
          <w:rFonts w:asciiTheme="minorHAnsi" w:hAnsiTheme="minorHAnsi" w:cs="Arial"/>
          <w:sz w:val="24"/>
        </w:rPr>
        <w:t>čl. 5.6. Zadávací dokumentace obsahovat závazek, že jiná osoba bude vykonávat služby, ke kterým se prokazované kritérium kvalifikace vztahuje.</w:t>
      </w:r>
    </w:p>
    <w:p w14:paraId="034B02A6" w14:textId="77777777" w:rsidR="0067527B" w:rsidRPr="00A33FB2" w:rsidRDefault="0067527B" w:rsidP="00F52B96">
      <w:pPr>
        <w:ind w:left="0"/>
        <w:rPr>
          <w:rFonts w:asciiTheme="minorHAnsi" w:hAnsiTheme="minorHAnsi"/>
          <w:bCs/>
          <w:spacing w:val="5"/>
          <w:sz w:val="24"/>
        </w:rPr>
      </w:pPr>
    </w:p>
    <w:p w14:paraId="1B1AB96D" w14:textId="66B09657" w:rsidR="001C4360" w:rsidRDefault="001C4360">
      <w:pPr>
        <w:pStyle w:val="Odstavecseseznamem"/>
        <w:widowControl w:val="0"/>
        <w:numPr>
          <w:ilvl w:val="0"/>
          <w:numId w:val="24"/>
        </w:numPr>
        <w:autoSpaceDE w:val="0"/>
        <w:autoSpaceDN w:val="0"/>
        <w:adjustRightInd w:val="0"/>
        <w:ind w:left="851" w:hanging="851"/>
        <w:rPr>
          <w:rFonts w:asciiTheme="minorHAnsi" w:hAnsiTheme="minorHAnsi"/>
          <w:bCs/>
          <w:spacing w:val="5"/>
          <w:sz w:val="24"/>
        </w:rPr>
      </w:pPr>
      <w:r w:rsidRPr="001C4360">
        <w:rPr>
          <w:rFonts w:asciiTheme="minorHAnsi" w:hAnsiTheme="minorHAnsi"/>
          <w:b/>
          <w:bCs/>
          <w:spacing w:val="5"/>
          <w:sz w:val="24"/>
        </w:rPr>
        <w:t>Kvalifikace v případě společné účasti dodavatelů</w:t>
      </w:r>
    </w:p>
    <w:p w14:paraId="743BE67E" w14:textId="0F71601B" w:rsidR="00F52B96" w:rsidRDefault="001C4360" w:rsidP="00F52B96">
      <w:pPr>
        <w:ind w:left="851"/>
        <w:rPr>
          <w:rFonts w:asciiTheme="minorHAnsi" w:hAnsiTheme="minorHAnsi"/>
          <w:bCs/>
          <w:spacing w:val="5"/>
          <w:sz w:val="24"/>
        </w:rPr>
      </w:pPr>
      <w:r w:rsidRPr="001C4360">
        <w:rPr>
          <w:rFonts w:asciiTheme="minorHAnsi" w:hAnsiTheme="minorHAnsi"/>
          <w:bCs/>
          <w:spacing w:val="5"/>
          <w:sz w:val="24"/>
        </w:rPr>
        <w:t xml:space="preserve">V případě společné účasti dodavatelů prokazuje základní způsobilost a profesní způsobilost podle § 77 odst. 1 </w:t>
      </w:r>
      <w:r w:rsidR="00C74D1F">
        <w:rPr>
          <w:rFonts w:asciiTheme="minorHAnsi" w:hAnsiTheme="minorHAnsi"/>
          <w:bCs/>
          <w:spacing w:val="5"/>
          <w:sz w:val="24"/>
        </w:rPr>
        <w:t xml:space="preserve">ZZVZ </w:t>
      </w:r>
      <w:r w:rsidRPr="001C4360">
        <w:rPr>
          <w:rFonts w:asciiTheme="minorHAnsi" w:hAnsiTheme="minorHAnsi"/>
          <w:bCs/>
          <w:spacing w:val="5"/>
          <w:sz w:val="24"/>
        </w:rPr>
        <w:t>každý dodavatel samostatně</w:t>
      </w:r>
    </w:p>
    <w:p w14:paraId="560207E8" w14:textId="77777777" w:rsidR="00F52B96" w:rsidRPr="00A33FB2" w:rsidRDefault="00F52B96" w:rsidP="00F52B96">
      <w:pPr>
        <w:ind w:left="0"/>
        <w:rPr>
          <w:rFonts w:asciiTheme="minorHAnsi" w:hAnsiTheme="minorHAnsi"/>
          <w:bCs/>
          <w:spacing w:val="5"/>
          <w:sz w:val="24"/>
        </w:rPr>
      </w:pPr>
      <w:r w:rsidRPr="00A33FB2">
        <w:rPr>
          <w:rFonts w:asciiTheme="minorHAnsi" w:hAnsiTheme="minorHAnsi"/>
          <w:bCs/>
          <w:spacing w:val="5"/>
          <w:sz w:val="24"/>
        </w:rPr>
        <w:tab/>
      </w:r>
      <w:r w:rsidRPr="00A33FB2">
        <w:rPr>
          <w:rFonts w:asciiTheme="minorHAnsi" w:hAnsiTheme="minorHAnsi"/>
          <w:bCs/>
          <w:spacing w:val="5"/>
          <w:sz w:val="24"/>
        </w:rPr>
        <w:tab/>
      </w:r>
    </w:p>
    <w:p w14:paraId="577CD024" w14:textId="38CBE6B4" w:rsidR="00BD0505" w:rsidRPr="00BD0505" w:rsidRDefault="00BD0505">
      <w:pPr>
        <w:pStyle w:val="Odstavecseseznamem"/>
        <w:widowControl w:val="0"/>
        <w:numPr>
          <w:ilvl w:val="0"/>
          <w:numId w:val="24"/>
        </w:numPr>
        <w:autoSpaceDE w:val="0"/>
        <w:autoSpaceDN w:val="0"/>
        <w:adjustRightInd w:val="0"/>
        <w:ind w:left="851" w:hanging="851"/>
        <w:rPr>
          <w:rFonts w:asciiTheme="minorHAnsi" w:hAnsiTheme="minorHAnsi"/>
          <w:b/>
          <w:spacing w:val="5"/>
          <w:sz w:val="24"/>
        </w:rPr>
      </w:pPr>
      <w:r w:rsidRPr="00BD0505">
        <w:rPr>
          <w:rFonts w:asciiTheme="minorHAnsi" w:hAnsiTheme="minorHAnsi"/>
          <w:b/>
          <w:spacing w:val="5"/>
          <w:sz w:val="24"/>
        </w:rPr>
        <w:t>Prokázání kvalifikace prostřednictvím výpisu ze seznamu kvalifikovaných dodavatelů</w:t>
      </w:r>
    </w:p>
    <w:p w14:paraId="6C1C3EEC" w14:textId="77777777"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r w:rsidRPr="00BD0505">
        <w:rPr>
          <w:rFonts w:asciiTheme="minorHAnsi" w:hAnsiTheme="minorHAnsi"/>
          <w:bCs/>
          <w:spacing w:val="5"/>
          <w:sz w:val="24"/>
        </w:rPr>
        <w:t>Předloží-li dodavatel zadavateli výpis ze seznamu kvalifikovaných dodavatelů, tento výpis nahrazuje doklad prokazující</w:t>
      </w:r>
    </w:p>
    <w:p w14:paraId="12A6C9B7" w14:textId="77777777"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p>
    <w:p w14:paraId="53DF037B" w14:textId="77777777" w:rsidR="00BD0505" w:rsidRDefault="00BD0505">
      <w:pPr>
        <w:pStyle w:val="Odstavecseseznamem"/>
        <w:widowControl w:val="0"/>
        <w:numPr>
          <w:ilvl w:val="0"/>
          <w:numId w:val="25"/>
        </w:numPr>
        <w:autoSpaceDE w:val="0"/>
        <w:autoSpaceDN w:val="0"/>
        <w:adjustRightInd w:val="0"/>
        <w:rPr>
          <w:rFonts w:asciiTheme="minorHAnsi" w:hAnsiTheme="minorHAnsi"/>
          <w:bCs/>
          <w:spacing w:val="5"/>
          <w:sz w:val="24"/>
        </w:rPr>
      </w:pPr>
      <w:r w:rsidRPr="00BD0505">
        <w:rPr>
          <w:rFonts w:asciiTheme="minorHAnsi" w:hAnsiTheme="minorHAnsi"/>
          <w:bCs/>
          <w:spacing w:val="5"/>
          <w:sz w:val="24"/>
        </w:rPr>
        <w:t xml:space="preserve">profesní způsobilost podle § 77 </w:t>
      </w:r>
      <w:r>
        <w:rPr>
          <w:rFonts w:asciiTheme="minorHAnsi" w:hAnsiTheme="minorHAnsi"/>
          <w:bCs/>
          <w:spacing w:val="5"/>
          <w:sz w:val="24"/>
        </w:rPr>
        <w:t xml:space="preserve">ZZVZ </w:t>
      </w:r>
      <w:r w:rsidRPr="00BD0505">
        <w:rPr>
          <w:rFonts w:asciiTheme="minorHAnsi" w:hAnsiTheme="minorHAnsi"/>
          <w:bCs/>
          <w:spacing w:val="5"/>
          <w:sz w:val="24"/>
        </w:rPr>
        <w:t>v tom rozsahu, v jakém údaje ve výpisu ze seznamu kvalifikovaných dodavatelů prokazují splnění kritérií profesní způsobilosti, a</w:t>
      </w:r>
    </w:p>
    <w:p w14:paraId="2043F236" w14:textId="750820CB" w:rsidR="00BD0505" w:rsidRPr="00BD0505" w:rsidRDefault="00BD0505">
      <w:pPr>
        <w:pStyle w:val="Odstavecseseznamem"/>
        <w:widowControl w:val="0"/>
        <w:numPr>
          <w:ilvl w:val="0"/>
          <w:numId w:val="25"/>
        </w:numPr>
        <w:autoSpaceDE w:val="0"/>
        <w:autoSpaceDN w:val="0"/>
        <w:adjustRightInd w:val="0"/>
        <w:rPr>
          <w:rFonts w:asciiTheme="minorHAnsi" w:hAnsiTheme="minorHAnsi"/>
          <w:bCs/>
          <w:spacing w:val="5"/>
          <w:sz w:val="24"/>
        </w:rPr>
      </w:pPr>
      <w:r w:rsidRPr="00BD0505">
        <w:rPr>
          <w:rFonts w:asciiTheme="minorHAnsi" w:hAnsiTheme="minorHAnsi"/>
          <w:bCs/>
          <w:spacing w:val="5"/>
          <w:sz w:val="24"/>
        </w:rPr>
        <w:t>základní způsobilost podle § 74 ZZVZ.</w:t>
      </w:r>
    </w:p>
    <w:p w14:paraId="69AFD2B0" w14:textId="77777777"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p>
    <w:p w14:paraId="1932984F" w14:textId="69169CB1"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r w:rsidRPr="00BD0505">
        <w:rPr>
          <w:rFonts w:asciiTheme="minorHAnsi" w:hAnsiTheme="minorHAnsi"/>
          <w:bCs/>
          <w:spacing w:val="5"/>
          <w:sz w:val="24"/>
        </w:rPr>
        <w:t>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3</w:t>
      </w:r>
      <w:r>
        <w:rPr>
          <w:rFonts w:asciiTheme="minorHAnsi" w:hAnsiTheme="minorHAnsi"/>
          <w:bCs/>
          <w:spacing w:val="5"/>
          <w:sz w:val="24"/>
        </w:rPr>
        <w:t xml:space="preserve"> ZZVZ.</w:t>
      </w:r>
    </w:p>
    <w:p w14:paraId="4509D788" w14:textId="77777777"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p>
    <w:p w14:paraId="50AD8CBB" w14:textId="3CC2EC95" w:rsidR="00F52B96" w:rsidRDefault="00BD0505" w:rsidP="00BD0505">
      <w:pPr>
        <w:pStyle w:val="Odstavecseseznamem"/>
        <w:widowControl w:val="0"/>
        <w:autoSpaceDE w:val="0"/>
        <w:autoSpaceDN w:val="0"/>
        <w:adjustRightInd w:val="0"/>
        <w:ind w:left="851"/>
        <w:rPr>
          <w:rFonts w:asciiTheme="minorHAnsi" w:hAnsiTheme="minorHAnsi"/>
          <w:bCs/>
          <w:spacing w:val="5"/>
          <w:sz w:val="24"/>
        </w:rPr>
      </w:pPr>
      <w:r w:rsidRPr="00BD0505">
        <w:rPr>
          <w:rFonts w:asciiTheme="minorHAnsi" w:hAnsiTheme="minorHAnsi"/>
          <w:bCs/>
          <w:spacing w:val="5"/>
          <w:sz w:val="24"/>
        </w:rPr>
        <w:t>Stejně jako výpis ze seznamu kvalifikovaných dodavatelů může dodavatel prokázat kvalifikaci osvědčením, které pochází z jiného členského státu, v němž má dodavatel sídlo, a které je obdobou výpisu ze seznamu kvalifikovaných dodavatelů.</w:t>
      </w:r>
    </w:p>
    <w:p w14:paraId="5DC9C4FA" w14:textId="77777777" w:rsidR="00BD0505" w:rsidRPr="007C3CD8" w:rsidRDefault="00BD0505" w:rsidP="00BD0505">
      <w:pPr>
        <w:pStyle w:val="Odstavecseseznamem"/>
        <w:widowControl w:val="0"/>
        <w:autoSpaceDE w:val="0"/>
        <w:autoSpaceDN w:val="0"/>
        <w:adjustRightInd w:val="0"/>
        <w:ind w:left="851"/>
        <w:rPr>
          <w:rFonts w:asciiTheme="minorHAnsi" w:hAnsiTheme="minorHAnsi"/>
          <w:bCs/>
          <w:color w:val="FF0000"/>
          <w:spacing w:val="5"/>
          <w:sz w:val="24"/>
        </w:rPr>
      </w:pPr>
    </w:p>
    <w:p w14:paraId="50F5BF9D" w14:textId="376AF64F" w:rsidR="00BD0505" w:rsidRPr="00907B71" w:rsidRDefault="00BD0505">
      <w:pPr>
        <w:pStyle w:val="Odstavecseseznamem"/>
        <w:widowControl w:val="0"/>
        <w:numPr>
          <w:ilvl w:val="0"/>
          <w:numId w:val="24"/>
        </w:numPr>
        <w:autoSpaceDE w:val="0"/>
        <w:autoSpaceDN w:val="0"/>
        <w:adjustRightInd w:val="0"/>
        <w:ind w:left="851" w:hanging="851"/>
        <w:rPr>
          <w:rFonts w:asciiTheme="minorHAnsi" w:hAnsiTheme="minorHAnsi"/>
          <w:bCs/>
          <w:spacing w:val="5"/>
          <w:sz w:val="24"/>
        </w:rPr>
      </w:pPr>
      <w:r w:rsidRPr="00BD0505">
        <w:rPr>
          <w:rFonts w:asciiTheme="minorHAnsi" w:hAnsiTheme="minorHAnsi"/>
          <w:b/>
          <w:bCs/>
          <w:spacing w:val="5"/>
          <w:sz w:val="24"/>
        </w:rPr>
        <w:t>Prokázání kvalifikace prostřednictvím certifikátu ze systému certifikovaných dodavatelů</w:t>
      </w:r>
    </w:p>
    <w:p w14:paraId="0AB87963" w14:textId="1EFB8F67" w:rsidR="00BD0505" w:rsidRDefault="00BD0505" w:rsidP="00BD0505">
      <w:pPr>
        <w:pStyle w:val="Odstavecseseznamem"/>
        <w:widowControl w:val="0"/>
        <w:autoSpaceDE w:val="0"/>
        <w:autoSpaceDN w:val="0"/>
        <w:adjustRightInd w:val="0"/>
        <w:ind w:left="851"/>
        <w:rPr>
          <w:rFonts w:asciiTheme="minorHAnsi" w:hAnsiTheme="minorHAnsi"/>
          <w:bCs/>
          <w:spacing w:val="5"/>
          <w:sz w:val="24"/>
        </w:rPr>
      </w:pPr>
      <w:r>
        <w:rPr>
          <w:rFonts w:asciiTheme="minorHAnsi" w:hAnsiTheme="minorHAnsi"/>
          <w:bCs/>
          <w:spacing w:val="5"/>
          <w:sz w:val="24"/>
        </w:rPr>
        <w:t>P</w:t>
      </w:r>
      <w:r w:rsidRPr="00BD0505">
        <w:rPr>
          <w:rFonts w:asciiTheme="minorHAnsi" w:hAnsiTheme="minorHAnsi"/>
          <w:bCs/>
          <w:spacing w:val="5"/>
          <w:sz w:val="24"/>
        </w:rPr>
        <w:t>latným certifikátem vydaným v rámci schváleného systému certifikovaných dodavatelů lze prokázat kvalifikaci v zadávacím řízení. Má se za to, že dodavatel je kvalifikovaný v rozsahu uvedeném na certifikátu.</w:t>
      </w:r>
    </w:p>
    <w:p w14:paraId="0915CB19" w14:textId="77777777"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p>
    <w:p w14:paraId="621581F6" w14:textId="60DCF376"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r w:rsidRPr="00BD0505">
        <w:rPr>
          <w:rFonts w:asciiTheme="minorHAnsi" w:hAnsiTheme="minorHAnsi"/>
          <w:bCs/>
          <w:spacing w:val="5"/>
          <w:sz w:val="24"/>
        </w:rPr>
        <w:t>Zadavatel bez zvláštních důvodů nezpochybňuje údaje uvedené v certifikátu. Před uzavřením smlouvy lze po dodavateli, který prokázal kvalifikaci certifikátem, požadovat předložení dokladů podle § 74 odst. 1 písm. b) až d)</w:t>
      </w:r>
      <w:r>
        <w:rPr>
          <w:rFonts w:asciiTheme="minorHAnsi" w:hAnsiTheme="minorHAnsi"/>
          <w:bCs/>
          <w:spacing w:val="5"/>
          <w:sz w:val="24"/>
        </w:rPr>
        <w:t xml:space="preserve"> ZZVZ</w:t>
      </w:r>
      <w:r w:rsidRPr="00BD0505">
        <w:rPr>
          <w:rFonts w:asciiTheme="minorHAnsi" w:hAnsiTheme="minorHAnsi"/>
          <w:bCs/>
          <w:spacing w:val="5"/>
          <w:sz w:val="24"/>
        </w:rPr>
        <w:t>.</w:t>
      </w:r>
    </w:p>
    <w:p w14:paraId="53AAD369" w14:textId="77777777" w:rsidR="00BD0505" w:rsidRDefault="00BD0505" w:rsidP="00BD0505">
      <w:pPr>
        <w:pStyle w:val="Odstavecseseznamem"/>
        <w:widowControl w:val="0"/>
        <w:autoSpaceDE w:val="0"/>
        <w:autoSpaceDN w:val="0"/>
        <w:adjustRightInd w:val="0"/>
        <w:ind w:left="851"/>
        <w:rPr>
          <w:rFonts w:asciiTheme="minorHAnsi" w:hAnsiTheme="minorHAnsi"/>
          <w:bCs/>
          <w:i/>
          <w:iCs/>
          <w:spacing w:val="5"/>
          <w:sz w:val="24"/>
        </w:rPr>
      </w:pPr>
    </w:p>
    <w:p w14:paraId="6E27A0A4" w14:textId="6773770B" w:rsidR="00BD0505" w:rsidRPr="00BD0505" w:rsidRDefault="00BD0505" w:rsidP="00BD0505">
      <w:pPr>
        <w:pStyle w:val="Odstavecseseznamem"/>
        <w:widowControl w:val="0"/>
        <w:autoSpaceDE w:val="0"/>
        <w:autoSpaceDN w:val="0"/>
        <w:adjustRightInd w:val="0"/>
        <w:ind w:left="851"/>
        <w:rPr>
          <w:rFonts w:asciiTheme="minorHAnsi" w:hAnsiTheme="minorHAnsi"/>
          <w:bCs/>
          <w:spacing w:val="5"/>
          <w:sz w:val="24"/>
        </w:rPr>
      </w:pPr>
      <w:r w:rsidRPr="00BD0505">
        <w:rPr>
          <w:rFonts w:asciiTheme="minorHAnsi" w:hAnsiTheme="minorHAnsi"/>
          <w:bCs/>
          <w:spacing w:val="5"/>
          <w:sz w:val="24"/>
        </w:rPr>
        <w:t>Stejně jako certifikátem může dodavatel prokázat kvalifikaci osvědčením, které pochází z jiného členského státu, v němž má dodavatel sídlo, a které je obdobou certifikátu vydaného v rámci systému certifikovaných dodavatelů.</w:t>
      </w:r>
    </w:p>
    <w:p w14:paraId="7CA537CB" w14:textId="4138F6FC" w:rsidR="00BD0505" w:rsidRPr="00907B71" w:rsidRDefault="00BD0505">
      <w:pPr>
        <w:pStyle w:val="Odstavecseseznamem"/>
        <w:widowControl w:val="0"/>
        <w:numPr>
          <w:ilvl w:val="0"/>
          <w:numId w:val="24"/>
        </w:numPr>
        <w:autoSpaceDE w:val="0"/>
        <w:autoSpaceDN w:val="0"/>
        <w:adjustRightInd w:val="0"/>
        <w:ind w:left="851" w:hanging="851"/>
        <w:rPr>
          <w:rFonts w:asciiTheme="minorHAnsi" w:hAnsiTheme="minorHAnsi"/>
          <w:bCs/>
          <w:spacing w:val="5"/>
          <w:sz w:val="24"/>
        </w:rPr>
      </w:pPr>
      <w:r w:rsidRPr="00BD0505">
        <w:rPr>
          <w:rFonts w:asciiTheme="minorHAnsi" w:hAnsiTheme="minorHAnsi"/>
          <w:b/>
          <w:bCs/>
          <w:spacing w:val="5"/>
          <w:sz w:val="24"/>
        </w:rPr>
        <w:t>Prokázání kvalifikace prostřednictvím odkazu na informace v informačním systému veřejné správy</w:t>
      </w:r>
    </w:p>
    <w:p w14:paraId="695A5809" w14:textId="30594638" w:rsidR="00BD0505" w:rsidRDefault="00BD0505">
      <w:pPr>
        <w:pStyle w:val="Odstavecseseznamem"/>
        <w:widowControl w:val="0"/>
        <w:numPr>
          <w:ilvl w:val="5"/>
          <w:numId w:val="26"/>
        </w:numPr>
        <w:ind w:left="851"/>
        <w:rPr>
          <w:rFonts w:asciiTheme="minorHAnsi" w:hAnsiTheme="minorHAnsi"/>
          <w:bCs/>
          <w:spacing w:val="5"/>
          <w:sz w:val="24"/>
        </w:rPr>
      </w:pPr>
      <w:r w:rsidRPr="00BD0505">
        <w:rPr>
          <w:rFonts w:asciiTheme="minorHAnsi" w:hAnsiTheme="minorHAnsi"/>
          <w:bCs/>
          <w:spacing w:val="5"/>
          <w:sz w:val="24"/>
        </w:rPr>
        <w:t xml:space="preserve">Povinnost předložit doklad o kvalifikaci může dodavatel splnit podle § 45 odst. 4 </w:t>
      </w:r>
      <w:r>
        <w:rPr>
          <w:rFonts w:asciiTheme="minorHAnsi" w:hAnsiTheme="minorHAnsi"/>
          <w:bCs/>
          <w:spacing w:val="5"/>
          <w:sz w:val="24"/>
        </w:rPr>
        <w:t>ZZVZ</w:t>
      </w:r>
      <w:r w:rsidRPr="00BD0505">
        <w:rPr>
          <w:rFonts w:asciiTheme="minorHAnsi" w:hAnsiTheme="minorHAnsi"/>
          <w:bCs/>
          <w:spacing w:val="5"/>
          <w:sz w:val="24"/>
        </w:rPr>
        <w:t xml:space="preserve"> odkazem na odpovídající informace vedené v informačním systému veřejné správy nebo v obdobném systému vedeném v jiném členském státu, který umožňuje neomezený dálkový přístup. </w:t>
      </w:r>
    </w:p>
    <w:p w14:paraId="328BC6D4" w14:textId="77777777" w:rsidR="00BD0505" w:rsidRPr="00BD0505" w:rsidRDefault="00BD0505">
      <w:pPr>
        <w:pStyle w:val="Odstavecseseznamem"/>
        <w:widowControl w:val="0"/>
        <w:numPr>
          <w:ilvl w:val="5"/>
          <w:numId w:val="26"/>
        </w:numPr>
        <w:ind w:left="851"/>
        <w:rPr>
          <w:rFonts w:asciiTheme="minorHAnsi" w:hAnsiTheme="minorHAnsi"/>
          <w:bCs/>
          <w:spacing w:val="5"/>
          <w:sz w:val="24"/>
        </w:rPr>
      </w:pPr>
    </w:p>
    <w:p w14:paraId="49F043AF" w14:textId="77777777" w:rsidR="00BD0505" w:rsidRPr="00BD0505" w:rsidRDefault="00BD0505">
      <w:pPr>
        <w:pStyle w:val="Odstavecseseznamem"/>
        <w:widowControl w:val="0"/>
        <w:numPr>
          <w:ilvl w:val="2"/>
          <w:numId w:val="26"/>
        </w:numPr>
        <w:ind w:left="851" w:hanging="131"/>
        <w:rPr>
          <w:rFonts w:asciiTheme="minorHAnsi" w:hAnsiTheme="minorHAnsi"/>
          <w:bCs/>
          <w:spacing w:val="5"/>
          <w:sz w:val="24"/>
        </w:rPr>
      </w:pPr>
      <w:r w:rsidRPr="00BD0505">
        <w:rPr>
          <w:rFonts w:asciiTheme="minorHAnsi" w:hAnsiTheme="minorHAnsi"/>
          <w:bCs/>
          <w:spacing w:val="5"/>
          <w:sz w:val="24"/>
        </w:rPr>
        <w:t xml:space="preserve">Takový odkaz musí obsahovat internetovou adresu a údaje pro přihlášení a vyhledání požadované informace, jsou-li takové údaje nezbytné </w:t>
      </w:r>
    </w:p>
    <w:p w14:paraId="2161786D" w14:textId="77777777" w:rsidR="00BD0505" w:rsidRPr="00BD0505" w:rsidRDefault="00BD0505">
      <w:pPr>
        <w:pStyle w:val="Odstavecseseznamem"/>
        <w:widowControl w:val="0"/>
        <w:numPr>
          <w:ilvl w:val="1"/>
          <w:numId w:val="26"/>
        </w:numPr>
        <w:rPr>
          <w:rFonts w:asciiTheme="minorHAnsi" w:hAnsiTheme="minorHAnsi"/>
          <w:bCs/>
          <w:spacing w:val="5"/>
          <w:sz w:val="24"/>
        </w:rPr>
      </w:pPr>
    </w:p>
    <w:p w14:paraId="6F7B21FD" w14:textId="33E9D9E4" w:rsidR="00BD0505" w:rsidRPr="00134079" w:rsidRDefault="00134079">
      <w:pPr>
        <w:pStyle w:val="Odstavecseseznamem"/>
        <w:widowControl w:val="0"/>
        <w:numPr>
          <w:ilvl w:val="0"/>
          <w:numId w:val="24"/>
        </w:numPr>
        <w:autoSpaceDE w:val="0"/>
        <w:autoSpaceDN w:val="0"/>
        <w:adjustRightInd w:val="0"/>
        <w:ind w:left="851" w:hanging="851"/>
        <w:rPr>
          <w:rFonts w:asciiTheme="minorHAnsi" w:hAnsiTheme="minorHAnsi"/>
          <w:b/>
          <w:spacing w:val="5"/>
          <w:sz w:val="24"/>
        </w:rPr>
      </w:pPr>
      <w:r w:rsidRPr="00134079">
        <w:rPr>
          <w:rFonts w:asciiTheme="minorHAnsi" w:hAnsiTheme="minorHAnsi"/>
          <w:b/>
          <w:spacing w:val="5"/>
          <w:sz w:val="24"/>
        </w:rPr>
        <w:t>Další informace o prokazování kvalifikace</w:t>
      </w:r>
    </w:p>
    <w:p w14:paraId="43C8D09F" w14:textId="209E53C9" w:rsidR="00134079" w:rsidRPr="00134079" w:rsidRDefault="00134079" w:rsidP="00134079">
      <w:pPr>
        <w:widowControl w:val="0"/>
        <w:autoSpaceDE w:val="0"/>
        <w:autoSpaceDN w:val="0"/>
        <w:adjustRightInd w:val="0"/>
        <w:ind w:left="789" w:firstLine="62"/>
        <w:rPr>
          <w:rFonts w:asciiTheme="minorHAnsi" w:hAnsiTheme="minorHAnsi"/>
          <w:bCs/>
          <w:spacing w:val="5"/>
          <w:sz w:val="24"/>
        </w:rPr>
      </w:pPr>
      <w:r>
        <w:rPr>
          <w:rFonts w:asciiTheme="minorHAnsi" w:hAnsiTheme="minorHAnsi"/>
          <w:bCs/>
          <w:spacing w:val="5"/>
          <w:sz w:val="24"/>
        </w:rPr>
        <w:t>Další informace o prokazování kvalifikace jsou uvedeny v</w:t>
      </w:r>
      <w:r w:rsidR="00907B71">
        <w:rPr>
          <w:rFonts w:asciiTheme="minorHAnsi" w:hAnsiTheme="minorHAnsi"/>
          <w:bCs/>
          <w:spacing w:val="5"/>
          <w:sz w:val="24"/>
        </w:rPr>
        <w:t> </w:t>
      </w:r>
      <w:r>
        <w:rPr>
          <w:rFonts w:asciiTheme="minorHAnsi" w:hAnsiTheme="minorHAnsi"/>
          <w:bCs/>
          <w:spacing w:val="5"/>
          <w:sz w:val="24"/>
        </w:rPr>
        <w:t>ZZVZ</w:t>
      </w:r>
      <w:r w:rsidR="00907B71">
        <w:rPr>
          <w:rFonts w:asciiTheme="minorHAnsi" w:hAnsiTheme="minorHAnsi"/>
          <w:bCs/>
          <w:spacing w:val="5"/>
          <w:sz w:val="24"/>
        </w:rPr>
        <w:t>.</w:t>
      </w:r>
    </w:p>
    <w:bookmarkEnd w:id="20"/>
    <w:bookmarkEnd w:id="21"/>
    <w:p w14:paraId="4C284498" w14:textId="77777777" w:rsidR="00F52B96" w:rsidRPr="004C3EE7" w:rsidRDefault="00F52B96" w:rsidP="00C92EBF">
      <w:pPr>
        <w:ind w:left="0"/>
      </w:pPr>
    </w:p>
    <w:p w14:paraId="014DC26C" w14:textId="1E143DA8" w:rsidR="00F52B96" w:rsidRPr="00F822FE" w:rsidRDefault="004C3EE7" w:rsidP="00B664E7">
      <w:pPr>
        <w:pStyle w:val="Nadpis1"/>
      </w:pPr>
      <w:bookmarkStart w:id="22" w:name="_Toc202344548"/>
      <w:r>
        <w:t>Jistota</w:t>
      </w:r>
      <w:r w:rsidR="00120199">
        <w:t xml:space="preserve"> a  zadávací lhůta</w:t>
      </w:r>
      <w:bookmarkEnd w:id="22"/>
    </w:p>
    <w:p w14:paraId="36B59455" w14:textId="56A28C70" w:rsidR="00907B71" w:rsidRPr="00907B71" w:rsidRDefault="00907B71">
      <w:pPr>
        <w:pStyle w:val="Odstavecseseznamem"/>
        <w:widowControl w:val="0"/>
        <w:numPr>
          <w:ilvl w:val="0"/>
          <w:numId w:val="9"/>
        </w:numPr>
        <w:autoSpaceDE w:val="0"/>
        <w:autoSpaceDN w:val="0"/>
        <w:adjustRightInd w:val="0"/>
        <w:ind w:left="851" w:hanging="851"/>
        <w:rPr>
          <w:rFonts w:asciiTheme="minorHAnsi" w:hAnsiTheme="minorHAnsi"/>
          <w:b/>
          <w:bCs/>
          <w:spacing w:val="4"/>
          <w:sz w:val="24"/>
        </w:rPr>
      </w:pPr>
      <w:r w:rsidRPr="00907B71">
        <w:rPr>
          <w:rFonts w:asciiTheme="minorHAnsi" w:hAnsiTheme="minorHAnsi"/>
          <w:b/>
          <w:bCs/>
          <w:spacing w:val="4"/>
          <w:sz w:val="24"/>
        </w:rPr>
        <w:t>Jistota</w:t>
      </w:r>
    </w:p>
    <w:p w14:paraId="1F284A6E" w14:textId="6697C917" w:rsidR="00F52B96" w:rsidRPr="00C407AE" w:rsidRDefault="00F52B96" w:rsidP="00907B71">
      <w:pPr>
        <w:pStyle w:val="Odstavecseseznamem"/>
        <w:widowControl w:val="0"/>
        <w:autoSpaceDE w:val="0"/>
        <w:autoSpaceDN w:val="0"/>
        <w:adjustRightInd w:val="0"/>
        <w:ind w:left="851"/>
        <w:rPr>
          <w:rFonts w:asciiTheme="minorHAnsi" w:hAnsiTheme="minorHAnsi"/>
          <w:spacing w:val="4"/>
          <w:sz w:val="24"/>
        </w:rPr>
      </w:pPr>
      <w:r w:rsidRPr="00120199">
        <w:rPr>
          <w:rFonts w:asciiTheme="minorHAnsi" w:hAnsiTheme="minorHAnsi"/>
          <w:b/>
          <w:bCs/>
          <w:spacing w:val="4"/>
          <w:sz w:val="24"/>
        </w:rPr>
        <w:t>Zadavatel vyžaduje k zajištění plnění povinností dodavatele vyplývajících z účasti v zadávacím řízení jistotu</w:t>
      </w:r>
      <w:r w:rsidRPr="006F5FDB">
        <w:rPr>
          <w:rFonts w:asciiTheme="minorHAnsi" w:hAnsiTheme="minorHAnsi"/>
          <w:spacing w:val="4"/>
          <w:sz w:val="24"/>
        </w:rPr>
        <w:t xml:space="preserve"> </w:t>
      </w:r>
      <w:r w:rsidRPr="00C74D1F">
        <w:rPr>
          <w:rFonts w:asciiTheme="minorHAnsi" w:hAnsiTheme="minorHAnsi"/>
          <w:spacing w:val="4"/>
          <w:sz w:val="24"/>
        </w:rPr>
        <w:t xml:space="preserve">ve výši </w:t>
      </w:r>
      <w:r w:rsidR="002B1192" w:rsidRPr="00C74D1F">
        <w:rPr>
          <w:rFonts w:asciiTheme="minorHAnsi" w:hAnsiTheme="minorHAnsi"/>
          <w:b/>
          <w:spacing w:val="4"/>
          <w:sz w:val="24"/>
        </w:rPr>
        <w:t>600.000</w:t>
      </w:r>
      <w:r w:rsidRPr="00C74D1F">
        <w:rPr>
          <w:rFonts w:asciiTheme="minorHAnsi" w:hAnsiTheme="minorHAnsi"/>
          <w:b/>
          <w:sz w:val="24"/>
        </w:rPr>
        <w:t>,- Kč</w:t>
      </w:r>
      <w:r w:rsidRPr="00C74D1F">
        <w:rPr>
          <w:rFonts w:asciiTheme="minorHAnsi" w:hAnsiTheme="minorHAnsi"/>
          <w:sz w:val="24"/>
        </w:rPr>
        <w:t xml:space="preserve"> (slovy: </w:t>
      </w:r>
      <w:proofErr w:type="spellStart"/>
      <w:r w:rsidR="002B1192" w:rsidRPr="00C74D1F">
        <w:rPr>
          <w:rFonts w:asciiTheme="minorHAnsi" w:hAnsiTheme="minorHAnsi"/>
          <w:sz w:val="24"/>
        </w:rPr>
        <w:t>šestsetisíc</w:t>
      </w:r>
      <w:proofErr w:type="spellEnd"/>
      <w:r w:rsidR="0070542D" w:rsidRPr="00C74D1F">
        <w:rPr>
          <w:rFonts w:asciiTheme="minorHAnsi" w:hAnsiTheme="minorHAnsi"/>
          <w:sz w:val="24"/>
        </w:rPr>
        <w:t xml:space="preserve"> </w:t>
      </w:r>
      <w:r w:rsidRPr="00C74D1F">
        <w:rPr>
          <w:rFonts w:asciiTheme="minorHAnsi" w:hAnsiTheme="minorHAnsi"/>
          <w:sz w:val="24"/>
        </w:rPr>
        <w:t>korun českých)</w:t>
      </w:r>
      <w:r w:rsidRPr="00C74D1F">
        <w:rPr>
          <w:rFonts w:asciiTheme="minorHAnsi" w:hAnsiTheme="minorHAnsi"/>
          <w:bCs/>
          <w:sz w:val="24"/>
        </w:rPr>
        <w:t xml:space="preserve">. </w:t>
      </w:r>
      <w:r w:rsidRPr="00C74D1F">
        <w:rPr>
          <w:rFonts w:asciiTheme="minorHAnsi" w:hAnsiTheme="minorHAnsi"/>
          <w:spacing w:val="4"/>
          <w:sz w:val="24"/>
        </w:rPr>
        <w:t xml:space="preserve">Poskytnutí jistoty k zajištění plnění </w:t>
      </w:r>
      <w:r w:rsidRPr="006F5FDB">
        <w:rPr>
          <w:rFonts w:asciiTheme="minorHAnsi" w:hAnsiTheme="minorHAnsi"/>
          <w:spacing w:val="4"/>
          <w:sz w:val="24"/>
        </w:rPr>
        <w:t>povinností vyplývajících z účasti dodavatele v zadávacím řízení a práva a povinnosti s ní spojená se řídí § 41 ZZVZ</w:t>
      </w:r>
      <w:r w:rsidRPr="00C407AE">
        <w:rPr>
          <w:rFonts w:asciiTheme="minorHAnsi" w:hAnsiTheme="minorHAnsi"/>
          <w:spacing w:val="4"/>
          <w:sz w:val="24"/>
        </w:rPr>
        <w:t>. Jistotu lze poskytnout formou složení peněžní částky na účet zadavatele (dále jen „peněžní jistota“), formou bankovní záruky ve prospěch zadavatele nebo formou pojištění záruky ve prospěch zadavatele</w:t>
      </w:r>
      <w:r w:rsidR="00120199">
        <w:rPr>
          <w:rFonts w:asciiTheme="minorHAnsi" w:hAnsiTheme="minorHAnsi"/>
          <w:spacing w:val="4"/>
          <w:sz w:val="24"/>
        </w:rPr>
        <w:t>, a to ve lhůtě pro podání nabídek</w:t>
      </w:r>
      <w:r w:rsidRPr="00C407AE">
        <w:rPr>
          <w:rFonts w:asciiTheme="minorHAnsi" w:hAnsiTheme="minorHAnsi"/>
          <w:spacing w:val="4"/>
          <w:sz w:val="24"/>
        </w:rPr>
        <w:t>. Nakládání s jistotou, její uvolnění, příp. opětovné složení a propadnutí se řídí ustanovením § 41 ZZVZ.</w:t>
      </w:r>
    </w:p>
    <w:p w14:paraId="67BC2358" w14:textId="77777777" w:rsidR="00F52B96" w:rsidRPr="00C407AE" w:rsidRDefault="00F52B96" w:rsidP="00F52B96">
      <w:pPr>
        <w:pStyle w:val="Odstavecseseznamem"/>
        <w:widowControl w:val="0"/>
        <w:autoSpaceDE w:val="0"/>
        <w:autoSpaceDN w:val="0"/>
        <w:adjustRightInd w:val="0"/>
        <w:ind w:left="851"/>
        <w:rPr>
          <w:rFonts w:asciiTheme="minorHAnsi" w:hAnsiTheme="minorHAnsi"/>
          <w:spacing w:val="4"/>
          <w:sz w:val="24"/>
        </w:rPr>
      </w:pPr>
    </w:p>
    <w:p w14:paraId="37A4D3F4" w14:textId="28EE0A39" w:rsidR="00F52B96" w:rsidRPr="00120199" w:rsidRDefault="00F52B96">
      <w:pPr>
        <w:pStyle w:val="Odstavecseseznamem"/>
        <w:widowControl w:val="0"/>
        <w:numPr>
          <w:ilvl w:val="0"/>
          <w:numId w:val="9"/>
        </w:numPr>
        <w:autoSpaceDE w:val="0"/>
        <w:autoSpaceDN w:val="0"/>
        <w:adjustRightInd w:val="0"/>
        <w:ind w:left="851" w:hanging="851"/>
        <w:rPr>
          <w:rFonts w:asciiTheme="minorHAnsi" w:hAnsiTheme="minorHAnsi"/>
          <w:spacing w:val="4"/>
          <w:sz w:val="24"/>
        </w:rPr>
      </w:pPr>
      <w:r w:rsidRPr="00C407AE">
        <w:rPr>
          <w:rFonts w:asciiTheme="minorHAnsi" w:hAnsiTheme="minorHAnsi"/>
          <w:spacing w:val="4"/>
          <w:sz w:val="24"/>
        </w:rPr>
        <w:t xml:space="preserve">V případě peněžní jistoty složí </w:t>
      </w:r>
      <w:r w:rsidRPr="00A3552B">
        <w:rPr>
          <w:rFonts w:asciiTheme="minorHAnsi" w:hAnsiTheme="minorHAnsi"/>
          <w:spacing w:val="4"/>
          <w:sz w:val="24"/>
        </w:rPr>
        <w:t>účastník částku ve výši odpovídající jistotě na účet zadavatele</w:t>
      </w:r>
      <w:r w:rsidR="003D4271" w:rsidRPr="00A3552B">
        <w:rPr>
          <w:rFonts w:asciiTheme="minorHAnsi" w:hAnsiTheme="minorHAnsi"/>
          <w:b/>
          <w:bCs/>
          <w:spacing w:val="4"/>
          <w:sz w:val="24"/>
        </w:rPr>
        <w:t xml:space="preserve">: 6015-221241/0100 </w:t>
      </w:r>
      <w:r w:rsidR="00227000" w:rsidRPr="00A3552B">
        <w:rPr>
          <w:rFonts w:asciiTheme="minorHAnsi" w:hAnsiTheme="minorHAnsi"/>
          <w:b/>
          <w:bCs/>
          <w:spacing w:val="4"/>
          <w:sz w:val="24"/>
        </w:rPr>
        <w:t xml:space="preserve">vedený u </w:t>
      </w:r>
      <w:r w:rsidR="003D4271" w:rsidRPr="00A3552B">
        <w:rPr>
          <w:rFonts w:asciiTheme="minorHAnsi" w:hAnsiTheme="minorHAnsi"/>
          <w:b/>
          <w:bCs/>
          <w:spacing w:val="4"/>
          <w:sz w:val="24"/>
        </w:rPr>
        <w:t>Komerční banka</w:t>
      </w:r>
      <w:r w:rsidR="00227000" w:rsidRPr="00A3552B">
        <w:rPr>
          <w:rFonts w:asciiTheme="minorHAnsi" w:hAnsiTheme="minorHAnsi"/>
          <w:b/>
          <w:bCs/>
          <w:spacing w:val="4"/>
          <w:sz w:val="24"/>
        </w:rPr>
        <w:t>, a.s.</w:t>
      </w:r>
      <w:r w:rsidRPr="00A3552B">
        <w:rPr>
          <w:rFonts w:asciiTheme="minorHAnsi" w:hAnsiTheme="minorHAnsi"/>
          <w:b/>
          <w:bCs/>
          <w:spacing w:val="4"/>
          <w:sz w:val="24"/>
        </w:rPr>
        <w:t>,</w:t>
      </w:r>
      <w:r w:rsidRPr="00A3552B">
        <w:rPr>
          <w:rFonts w:asciiTheme="minorHAnsi" w:hAnsiTheme="minorHAnsi"/>
          <w:spacing w:val="4"/>
          <w:sz w:val="24"/>
        </w:rPr>
        <w:t xml:space="preserve"> </w:t>
      </w:r>
      <w:r w:rsidRPr="00A3552B">
        <w:rPr>
          <w:rFonts w:asciiTheme="minorHAnsi" w:hAnsiTheme="minorHAnsi"/>
          <w:b/>
          <w:bCs/>
          <w:spacing w:val="4"/>
          <w:sz w:val="24"/>
        </w:rPr>
        <w:t>variabilní symbol:</w:t>
      </w:r>
      <w:r w:rsidRPr="00A3552B">
        <w:rPr>
          <w:rFonts w:asciiTheme="minorHAnsi" w:hAnsiTheme="minorHAnsi"/>
          <w:b/>
          <w:bCs/>
          <w:sz w:val="24"/>
        </w:rPr>
        <w:t xml:space="preserve"> IČ účastníka, do poznámky</w:t>
      </w:r>
      <w:r w:rsidR="00CD6E38">
        <w:rPr>
          <w:rFonts w:asciiTheme="minorHAnsi" w:hAnsiTheme="minorHAnsi"/>
          <w:b/>
          <w:bCs/>
          <w:sz w:val="24"/>
        </w:rPr>
        <w:t>/zprávy pro příjemce</w:t>
      </w:r>
      <w:r w:rsidRPr="00A3552B">
        <w:rPr>
          <w:rFonts w:asciiTheme="minorHAnsi" w:hAnsiTheme="minorHAnsi"/>
          <w:b/>
          <w:bCs/>
          <w:sz w:val="24"/>
        </w:rPr>
        <w:t xml:space="preserve"> účastník uvede „</w:t>
      </w:r>
      <w:r w:rsidR="00CD6E38">
        <w:rPr>
          <w:rFonts w:asciiTheme="minorHAnsi" w:hAnsiTheme="minorHAnsi"/>
          <w:b/>
          <w:bCs/>
          <w:sz w:val="24"/>
        </w:rPr>
        <w:t xml:space="preserve">Jistota </w:t>
      </w:r>
      <w:r w:rsidR="00CD6E38" w:rsidRPr="00CD6E38">
        <w:rPr>
          <w:rFonts w:asciiTheme="minorHAnsi" w:hAnsiTheme="minorHAnsi"/>
          <w:b/>
          <w:bCs/>
          <w:sz w:val="24"/>
        </w:rPr>
        <w:t>VZCK 104/2024</w:t>
      </w:r>
      <w:r w:rsidRPr="00A3552B">
        <w:rPr>
          <w:rFonts w:asciiTheme="minorHAnsi" w:hAnsiTheme="minorHAnsi"/>
          <w:b/>
          <w:bCs/>
          <w:sz w:val="24"/>
        </w:rPr>
        <w:t>“</w:t>
      </w:r>
      <w:r w:rsidRPr="00C407AE">
        <w:rPr>
          <w:rFonts w:asciiTheme="minorHAnsi" w:hAnsiTheme="minorHAnsi"/>
          <w:sz w:val="24"/>
        </w:rPr>
        <w:t>.</w:t>
      </w:r>
    </w:p>
    <w:p w14:paraId="496405DE" w14:textId="77777777" w:rsidR="00F52B96" w:rsidRPr="00120199" w:rsidRDefault="00F52B96" w:rsidP="00120199">
      <w:pPr>
        <w:ind w:left="0"/>
        <w:rPr>
          <w:rFonts w:asciiTheme="minorHAnsi" w:hAnsiTheme="minorHAnsi"/>
          <w:spacing w:val="4"/>
          <w:sz w:val="24"/>
        </w:rPr>
      </w:pPr>
    </w:p>
    <w:p w14:paraId="1D41E167" w14:textId="77777777" w:rsidR="00F52B96" w:rsidRPr="00BF562A" w:rsidRDefault="00F52B96">
      <w:pPr>
        <w:pStyle w:val="Odstavecseseznamem"/>
        <w:widowControl w:val="0"/>
        <w:numPr>
          <w:ilvl w:val="0"/>
          <w:numId w:val="9"/>
        </w:numPr>
        <w:autoSpaceDE w:val="0"/>
        <w:autoSpaceDN w:val="0"/>
        <w:adjustRightInd w:val="0"/>
        <w:ind w:left="851" w:hanging="851"/>
        <w:rPr>
          <w:rFonts w:asciiTheme="minorHAnsi" w:hAnsiTheme="minorHAnsi"/>
          <w:spacing w:val="4"/>
          <w:sz w:val="24"/>
        </w:rPr>
      </w:pPr>
      <w:r w:rsidRPr="00BF562A">
        <w:rPr>
          <w:rFonts w:asciiTheme="minorHAnsi" w:hAnsiTheme="minorHAnsi"/>
          <w:spacing w:val="4"/>
          <w:sz w:val="24"/>
        </w:rPr>
        <w:t>Účastník zadávacího řízení prokáže v nabídce poskytnutí jistoty:</w:t>
      </w:r>
    </w:p>
    <w:p w14:paraId="7C9AE379" w14:textId="77777777" w:rsidR="00907B71" w:rsidRDefault="00F52B96">
      <w:pPr>
        <w:pStyle w:val="Odstavecseseznamem"/>
        <w:widowControl w:val="0"/>
        <w:numPr>
          <w:ilvl w:val="1"/>
          <w:numId w:val="9"/>
        </w:numPr>
        <w:autoSpaceDE w:val="0"/>
        <w:autoSpaceDN w:val="0"/>
        <w:adjustRightInd w:val="0"/>
        <w:ind w:left="1276" w:hanging="425"/>
        <w:rPr>
          <w:rFonts w:asciiTheme="minorHAnsi" w:hAnsiTheme="minorHAnsi" w:cstheme="minorHAnsi"/>
          <w:spacing w:val="4"/>
          <w:sz w:val="24"/>
        </w:rPr>
      </w:pPr>
      <w:r w:rsidRPr="00BF562A">
        <w:rPr>
          <w:rFonts w:asciiTheme="minorHAnsi" w:hAnsiTheme="minorHAnsi" w:cstheme="minorHAnsi"/>
          <w:spacing w:val="4"/>
          <w:sz w:val="24"/>
        </w:rPr>
        <w:t>sdělením údajů o provedené platbě zadavateli, jde-li o peněžní jistotu,</w:t>
      </w:r>
    </w:p>
    <w:p w14:paraId="773AC475" w14:textId="414E86EC" w:rsidR="00120199" w:rsidRPr="00907B71" w:rsidRDefault="00120199">
      <w:pPr>
        <w:pStyle w:val="Odstavecseseznamem"/>
        <w:widowControl w:val="0"/>
        <w:numPr>
          <w:ilvl w:val="1"/>
          <w:numId w:val="9"/>
        </w:numPr>
        <w:autoSpaceDE w:val="0"/>
        <w:autoSpaceDN w:val="0"/>
        <w:adjustRightInd w:val="0"/>
        <w:ind w:left="1276" w:hanging="425"/>
        <w:rPr>
          <w:rFonts w:asciiTheme="minorHAnsi" w:hAnsiTheme="minorHAnsi" w:cstheme="minorHAnsi"/>
          <w:spacing w:val="4"/>
          <w:sz w:val="24"/>
        </w:rPr>
      </w:pPr>
      <w:r w:rsidRPr="00907B71">
        <w:rPr>
          <w:rFonts w:asciiTheme="minorHAnsi" w:hAnsiTheme="minorHAnsi" w:cstheme="minorHAnsi"/>
          <w:spacing w:val="4"/>
          <w:sz w:val="24"/>
        </w:rPr>
        <w:t>předložením dokladu banky nebo pojišťovny prokazujícího povinnost banky nebo pojišťovny vyplatit zadavateli jistotu na základě jeho sdělení o splnění podmínek podle § 41 odst. 7 ZZVZ, jde-li o bankovní záruku nebo pojištění záruky</w:t>
      </w:r>
    </w:p>
    <w:p w14:paraId="3E8CDE6A" w14:textId="77777777" w:rsidR="00F52B96" w:rsidRPr="008617DA" w:rsidRDefault="00F52B96" w:rsidP="00F52B96">
      <w:pPr>
        <w:widowControl w:val="0"/>
        <w:autoSpaceDE w:val="0"/>
        <w:autoSpaceDN w:val="0"/>
        <w:adjustRightInd w:val="0"/>
        <w:ind w:left="0"/>
        <w:rPr>
          <w:rFonts w:asciiTheme="minorHAnsi" w:hAnsiTheme="minorHAnsi" w:cstheme="minorHAnsi"/>
          <w:spacing w:val="4"/>
          <w:sz w:val="24"/>
        </w:rPr>
      </w:pPr>
    </w:p>
    <w:p w14:paraId="03FBCB23" w14:textId="77777777" w:rsidR="00120199" w:rsidRDefault="00120199">
      <w:pPr>
        <w:pStyle w:val="Odstavecseseznamem"/>
        <w:widowControl w:val="0"/>
        <w:numPr>
          <w:ilvl w:val="0"/>
          <w:numId w:val="9"/>
        </w:numPr>
        <w:autoSpaceDE w:val="0"/>
        <w:autoSpaceDN w:val="0"/>
        <w:adjustRightInd w:val="0"/>
        <w:ind w:left="851" w:hanging="851"/>
        <w:rPr>
          <w:rFonts w:asciiTheme="minorHAnsi" w:hAnsiTheme="minorHAnsi"/>
          <w:spacing w:val="4"/>
          <w:sz w:val="24"/>
        </w:rPr>
      </w:pPr>
      <w:r w:rsidRPr="00120199">
        <w:rPr>
          <w:rFonts w:asciiTheme="minorHAnsi" w:hAnsiTheme="minorHAnsi"/>
          <w:spacing w:val="4"/>
          <w:sz w:val="24"/>
        </w:rPr>
        <w:t>Poskytne-li účastník zadávacího řízení jistotu formou peněžní jistoty, je povinen ji poskytnout tak, aby příslušná peněžní částka byla ve lhůtě pro podání nabídek připsána na účet zadavatele, nikoliv pouze odeslána na účet zadavatele</w:t>
      </w:r>
    </w:p>
    <w:p w14:paraId="6DACA87F" w14:textId="77777777" w:rsidR="00120199" w:rsidRPr="00120199" w:rsidRDefault="00120199" w:rsidP="00120199">
      <w:pPr>
        <w:pStyle w:val="Odstavecseseznamem"/>
        <w:rPr>
          <w:rFonts w:ascii="Calibri" w:eastAsiaTheme="minorHAnsi" w:hAnsi="Calibri" w:cs="Calibri"/>
          <w:color w:val="000000"/>
          <w:sz w:val="22"/>
          <w:szCs w:val="22"/>
          <w:lang w:eastAsia="en-US"/>
        </w:rPr>
      </w:pPr>
    </w:p>
    <w:p w14:paraId="4628B9CB" w14:textId="77777777" w:rsidR="00907B71" w:rsidRPr="001459B4" w:rsidRDefault="00120199">
      <w:pPr>
        <w:pStyle w:val="Odstavecseseznamem"/>
        <w:widowControl w:val="0"/>
        <w:numPr>
          <w:ilvl w:val="0"/>
          <w:numId w:val="9"/>
        </w:numPr>
        <w:autoSpaceDE w:val="0"/>
        <w:autoSpaceDN w:val="0"/>
        <w:adjustRightInd w:val="0"/>
        <w:ind w:left="851" w:hanging="851"/>
        <w:rPr>
          <w:rFonts w:asciiTheme="minorHAnsi" w:hAnsiTheme="minorHAnsi"/>
          <w:spacing w:val="4"/>
          <w:sz w:val="23"/>
          <w:szCs w:val="23"/>
        </w:rPr>
      </w:pPr>
      <w:r w:rsidRPr="001459B4">
        <w:rPr>
          <w:rFonts w:asciiTheme="minorHAnsi" w:hAnsiTheme="minorHAnsi"/>
          <w:spacing w:val="4"/>
          <w:sz w:val="23"/>
          <w:szCs w:val="23"/>
        </w:rPr>
        <w:t xml:space="preserve">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 </w:t>
      </w:r>
    </w:p>
    <w:p w14:paraId="2E13F003" w14:textId="77777777" w:rsidR="00907B71" w:rsidRDefault="00F52B96">
      <w:pPr>
        <w:pStyle w:val="Odstavecseseznamem"/>
        <w:widowControl w:val="0"/>
        <w:numPr>
          <w:ilvl w:val="0"/>
          <w:numId w:val="9"/>
        </w:numPr>
        <w:autoSpaceDE w:val="0"/>
        <w:autoSpaceDN w:val="0"/>
        <w:adjustRightInd w:val="0"/>
        <w:ind w:left="851" w:hanging="851"/>
        <w:rPr>
          <w:rFonts w:asciiTheme="minorHAnsi" w:hAnsiTheme="minorHAnsi"/>
          <w:spacing w:val="4"/>
          <w:sz w:val="24"/>
        </w:rPr>
      </w:pPr>
      <w:r w:rsidRPr="00907B71">
        <w:rPr>
          <w:rFonts w:asciiTheme="minorHAnsi" w:hAnsiTheme="minorHAnsi"/>
          <w:spacing w:val="4"/>
          <w:sz w:val="24"/>
        </w:rPr>
        <w:t xml:space="preserve">Účastníka zadávacího řízení, který neprokázal složení požadované jistoty nebo nezajistí její platnost po celou dobu trvání zadávací lhůty, zadavatel vyloučí ze zadávacího řízení. </w:t>
      </w:r>
    </w:p>
    <w:p w14:paraId="4DEB7DC1" w14:textId="77777777" w:rsidR="00907B71" w:rsidRPr="00907B71" w:rsidRDefault="00907B71" w:rsidP="00907B71">
      <w:pPr>
        <w:pStyle w:val="Odstavecseseznamem"/>
        <w:rPr>
          <w:rFonts w:asciiTheme="minorHAnsi" w:hAnsiTheme="minorHAnsi" w:cstheme="minorHAnsi"/>
          <w:spacing w:val="4"/>
          <w:sz w:val="24"/>
        </w:rPr>
      </w:pPr>
    </w:p>
    <w:p w14:paraId="6DD9B105" w14:textId="4057A72F" w:rsidR="00907B71" w:rsidRPr="00907B71" w:rsidRDefault="00907B71">
      <w:pPr>
        <w:pStyle w:val="Odstavecseseznamem"/>
        <w:widowControl w:val="0"/>
        <w:numPr>
          <w:ilvl w:val="0"/>
          <w:numId w:val="9"/>
        </w:numPr>
        <w:autoSpaceDE w:val="0"/>
        <w:autoSpaceDN w:val="0"/>
        <w:adjustRightInd w:val="0"/>
        <w:ind w:left="851" w:hanging="851"/>
        <w:rPr>
          <w:rFonts w:asciiTheme="minorHAnsi" w:hAnsiTheme="minorHAnsi"/>
          <w:b/>
          <w:bCs/>
          <w:spacing w:val="4"/>
          <w:sz w:val="24"/>
        </w:rPr>
      </w:pPr>
      <w:r w:rsidRPr="00907B71">
        <w:rPr>
          <w:rFonts w:asciiTheme="minorHAnsi" w:hAnsiTheme="minorHAnsi"/>
          <w:b/>
          <w:bCs/>
          <w:spacing w:val="4"/>
          <w:sz w:val="24"/>
        </w:rPr>
        <w:t>Zadávací lhůta</w:t>
      </w:r>
    </w:p>
    <w:p w14:paraId="2AA597C4" w14:textId="1A7AA606" w:rsidR="00FF184E" w:rsidRPr="00907B71" w:rsidRDefault="00FF184E" w:rsidP="00907B71">
      <w:pPr>
        <w:pStyle w:val="Odstavecseseznamem"/>
        <w:widowControl w:val="0"/>
        <w:autoSpaceDE w:val="0"/>
        <w:autoSpaceDN w:val="0"/>
        <w:adjustRightInd w:val="0"/>
        <w:ind w:left="851"/>
        <w:rPr>
          <w:rFonts w:asciiTheme="minorHAnsi" w:hAnsiTheme="minorHAnsi"/>
          <w:spacing w:val="4"/>
          <w:sz w:val="24"/>
        </w:rPr>
      </w:pPr>
      <w:r w:rsidRPr="00907B71">
        <w:rPr>
          <w:rFonts w:asciiTheme="minorHAnsi" w:hAnsiTheme="minorHAnsi" w:cstheme="minorHAnsi"/>
          <w:spacing w:val="4"/>
          <w:sz w:val="24"/>
        </w:rPr>
        <w:t xml:space="preserve">Zadavatel v souladu s § 40 </w:t>
      </w:r>
      <w:r w:rsidR="00015CD4">
        <w:rPr>
          <w:rFonts w:asciiTheme="minorHAnsi" w:hAnsiTheme="minorHAnsi" w:cstheme="minorHAnsi"/>
          <w:spacing w:val="4"/>
          <w:sz w:val="24"/>
        </w:rPr>
        <w:t>ZZVZ</w:t>
      </w:r>
      <w:r w:rsidRPr="00907B71">
        <w:rPr>
          <w:rFonts w:asciiTheme="minorHAnsi" w:hAnsiTheme="minorHAnsi" w:cstheme="minorHAnsi"/>
          <w:spacing w:val="4"/>
          <w:sz w:val="24"/>
        </w:rPr>
        <w:t xml:space="preserve"> stanovuje </w:t>
      </w:r>
      <w:r w:rsidRPr="00907B71">
        <w:rPr>
          <w:rFonts w:asciiTheme="minorHAnsi" w:hAnsiTheme="minorHAnsi" w:cstheme="minorHAnsi"/>
          <w:b/>
          <w:bCs/>
          <w:spacing w:val="4"/>
          <w:sz w:val="24"/>
        </w:rPr>
        <w:t>zadávací lhůtu</w:t>
      </w:r>
      <w:r w:rsidRPr="00907B71">
        <w:rPr>
          <w:rFonts w:asciiTheme="minorHAnsi" w:hAnsiTheme="minorHAnsi" w:cstheme="minorHAnsi"/>
          <w:spacing w:val="4"/>
          <w:sz w:val="24"/>
        </w:rPr>
        <w:t xml:space="preserve"> (lhůta, po kterou účastníci zadávacího řízení nesmí ze zadávacího řízení odstoupit) v délce </w:t>
      </w:r>
      <w:r w:rsidRPr="00907B71">
        <w:rPr>
          <w:rFonts w:asciiTheme="minorHAnsi" w:hAnsiTheme="minorHAnsi" w:cstheme="minorHAnsi"/>
          <w:b/>
          <w:bCs/>
          <w:spacing w:val="4"/>
          <w:sz w:val="24"/>
        </w:rPr>
        <w:t>180 dnů</w:t>
      </w:r>
      <w:r w:rsidRPr="00907B71">
        <w:rPr>
          <w:rFonts w:asciiTheme="minorHAnsi" w:hAnsiTheme="minorHAnsi" w:cstheme="minorHAnsi"/>
          <w:spacing w:val="4"/>
          <w:sz w:val="24"/>
        </w:rPr>
        <w:t xml:space="preserve">. Počátkem zadávací lhůty je konec lhůty pro podání nabídek. </w:t>
      </w:r>
    </w:p>
    <w:p w14:paraId="3684CF1A" w14:textId="77777777" w:rsidR="00F52B96" w:rsidRPr="009B7EAB" w:rsidRDefault="00F52B96" w:rsidP="00F52B96">
      <w:pPr>
        <w:widowControl w:val="0"/>
        <w:autoSpaceDE w:val="0"/>
        <w:autoSpaceDN w:val="0"/>
        <w:adjustRightInd w:val="0"/>
        <w:ind w:left="0"/>
        <w:rPr>
          <w:rFonts w:asciiTheme="minorHAnsi" w:hAnsiTheme="minorHAnsi" w:cstheme="minorHAnsi"/>
          <w:spacing w:val="4"/>
          <w:sz w:val="24"/>
        </w:rPr>
      </w:pPr>
    </w:p>
    <w:p w14:paraId="383650FA" w14:textId="52401855" w:rsidR="00F52B96" w:rsidRPr="00907B71" w:rsidRDefault="004C3EE7" w:rsidP="00B664E7">
      <w:pPr>
        <w:pStyle w:val="Nadpis1"/>
      </w:pPr>
      <w:bookmarkStart w:id="23" w:name="_Toc202344549"/>
      <w:r>
        <w:t xml:space="preserve">Vysvětlení </w:t>
      </w:r>
      <w:r w:rsidRPr="00B664E7">
        <w:t>zadávací</w:t>
      </w:r>
      <w:r>
        <w:t xml:space="preserve"> dokumentace</w:t>
      </w:r>
      <w:bookmarkEnd w:id="23"/>
    </w:p>
    <w:p w14:paraId="562009DE" w14:textId="4AEB8D39" w:rsidR="00FF184E" w:rsidRPr="002F6436" w:rsidRDefault="00FF184E">
      <w:pPr>
        <w:pStyle w:val="Odstavecseseznamem"/>
        <w:widowControl w:val="0"/>
        <w:numPr>
          <w:ilvl w:val="0"/>
          <w:numId w:val="10"/>
        </w:numPr>
        <w:autoSpaceDE w:val="0"/>
        <w:autoSpaceDN w:val="0"/>
        <w:adjustRightInd w:val="0"/>
        <w:ind w:left="851" w:hanging="851"/>
        <w:rPr>
          <w:rFonts w:asciiTheme="minorHAnsi" w:hAnsiTheme="minorHAnsi"/>
          <w:spacing w:val="4"/>
          <w:sz w:val="24"/>
        </w:rPr>
      </w:pPr>
      <w:r w:rsidRPr="002F6436">
        <w:rPr>
          <w:rFonts w:asciiTheme="minorHAnsi" w:hAnsiTheme="minorHAnsi"/>
          <w:spacing w:val="4"/>
          <w:sz w:val="24"/>
        </w:rPr>
        <w:t xml:space="preserve">Zadavatel může v souladu s § 98 odst. 1 </w:t>
      </w:r>
      <w:r w:rsidR="00015CD4">
        <w:rPr>
          <w:rFonts w:asciiTheme="minorHAnsi" w:hAnsiTheme="minorHAnsi"/>
          <w:spacing w:val="4"/>
          <w:sz w:val="24"/>
        </w:rPr>
        <w:t>ZZVZ</w:t>
      </w:r>
      <w:r w:rsidRPr="002F6436">
        <w:rPr>
          <w:rFonts w:asciiTheme="minorHAnsi" w:hAnsiTheme="minorHAnsi"/>
          <w:spacing w:val="4"/>
          <w:sz w:val="24"/>
        </w:rPr>
        <w:t xml:space="preserve"> zadávací dokumentaci vysvětlit, pokud takové vysvětlení, případně související dokumenty, uveřejní na profilu zadavatele, a to nejméně 5 pracovních dnů před skončením lhůty pro podání námitek proti zadávacím podmínkám. </w:t>
      </w:r>
    </w:p>
    <w:p w14:paraId="0B9E84C0" w14:textId="77777777" w:rsidR="00FF184E" w:rsidRPr="00FF184E" w:rsidRDefault="00FF184E" w:rsidP="00FF184E">
      <w:pPr>
        <w:autoSpaceDE w:val="0"/>
        <w:autoSpaceDN w:val="0"/>
        <w:adjustRightInd w:val="0"/>
        <w:ind w:left="0"/>
        <w:jc w:val="left"/>
        <w:rPr>
          <w:rFonts w:asciiTheme="minorHAnsi" w:hAnsiTheme="minorHAnsi"/>
          <w:spacing w:val="4"/>
          <w:sz w:val="24"/>
        </w:rPr>
      </w:pPr>
    </w:p>
    <w:p w14:paraId="5B576056" w14:textId="5CA9D88D" w:rsidR="00FF184E" w:rsidRPr="00FF184E" w:rsidRDefault="00FF184E">
      <w:pPr>
        <w:pStyle w:val="Odstavecseseznamem"/>
        <w:widowControl w:val="0"/>
        <w:numPr>
          <w:ilvl w:val="0"/>
          <w:numId w:val="10"/>
        </w:numPr>
        <w:autoSpaceDE w:val="0"/>
        <w:autoSpaceDN w:val="0"/>
        <w:adjustRightInd w:val="0"/>
        <w:ind w:left="851" w:hanging="851"/>
        <w:rPr>
          <w:rFonts w:asciiTheme="minorHAnsi" w:hAnsiTheme="minorHAnsi"/>
          <w:spacing w:val="4"/>
          <w:sz w:val="24"/>
        </w:rPr>
      </w:pPr>
      <w:r w:rsidRPr="00FF184E">
        <w:rPr>
          <w:rFonts w:asciiTheme="minorHAnsi" w:hAnsiTheme="minorHAnsi"/>
          <w:spacing w:val="4"/>
          <w:sz w:val="24"/>
        </w:rPr>
        <w:t xml:space="preserve">Dodavatelé mohou písemně požadovat v souladu s § 98 odst. 3 </w:t>
      </w:r>
      <w:r w:rsidR="00015CD4">
        <w:rPr>
          <w:rFonts w:asciiTheme="minorHAnsi" w:hAnsiTheme="minorHAnsi"/>
          <w:spacing w:val="4"/>
          <w:sz w:val="24"/>
        </w:rPr>
        <w:t>ZZVZ</w:t>
      </w:r>
      <w:r w:rsidRPr="00FF184E">
        <w:rPr>
          <w:rFonts w:asciiTheme="minorHAnsi" w:hAnsiTheme="minorHAnsi"/>
          <w:spacing w:val="4"/>
          <w:sz w:val="24"/>
        </w:rPr>
        <w:t xml:space="preserve"> vysvětlení </w:t>
      </w:r>
      <w:r w:rsidR="009D0B1B">
        <w:rPr>
          <w:rFonts w:asciiTheme="minorHAnsi" w:hAnsiTheme="minorHAnsi"/>
          <w:spacing w:val="4"/>
          <w:sz w:val="24"/>
        </w:rPr>
        <w:t>Z</w:t>
      </w:r>
      <w:r w:rsidRPr="00FF184E">
        <w:rPr>
          <w:rFonts w:asciiTheme="minorHAnsi" w:hAnsiTheme="minorHAnsi"/>
          <w:spacing w:val="4"/>
          <w:sz w:val="24"/>
        </w:rPr>
        <w:t>adávací dokumentace</w:t>
      </w:r>
      <w:r w:rsidRPr="002F6436">
        <w:rPr>
          <w:rFonts w:asciiTheme="minorHAnsi" w:hAnsiTheme="minorHAnsi"/>
          <w:spacing w:val="4"/>
          <w:sz w:val="24"/>
        </w:rPr>
        <w:t xml:space="preserve">. Žádost o vysvětlení zadávací dokumentace musí dodavatelé zasílat v písemné formě v elektronické podobě </w:t>
      </w:r>
      <w:r w:rsidRPr="00FF184E">
        <w:rPr>
          <w:rFonts w:asciiTheme="minorHAnsi" w:hAnsiTheme="minorHAnsi"/>
          <w:spacing w:val="4"/>
          <w:sz w:val="24"/>
        </w:rPr>
        <w:t xml:space="preserve"> </w:t>
      </w:r>
      <w:r w:rsidRPr="002F6436">
        <w:rPr>
          <w:rFonts w:asciiTheme="minorHAnsi" w:hAnsiTheme="minorHAnsi"/>
          <w:spacing w:val="4"/>
          <w:sz w:val="24"/>
        </w:rPr>
        <w:t>k rukám zástupce zadavatele</w:t>
      </w:r>
      <w:r w:rsidR="002F6436" w:rsidRPr="002F6436">
        <w:rPr>
          <w:rFonts w:asciiTheme="minorHAnsi" w:hAnsiTheme="minorHAnsi"/>
          <w:spacing w:val="4"/>
          <w:sz w:val="24"/>
        </w:rPr>
        <w:t>, tj emailem nebo datovou zprávou</w:t>
      </w:r>
      <w:r w:rsidRPr="002F6436">
        <w:rPr>
          <w:rFonts w:asciiTheme="minorHAnsi" w:hAnsiTheme="minorHAnsi"/>
          <w:spacing w:val="4"/>
          <w:sz w:val="24"/>
        </w:rPr>
        <w:t xml:space="preserve"> na kontaktní údaje uvedené v odst. </w:t>
      </w:r>
      <w:r w:rsidR="009D0B1B">
        <w:rPr>
          <w:rFonts w:asciiTheme="minorHAnsi" w:hAnsiTheme="minorHAnsi"/>
          <w:spacing w:val="4"/>
          <w:sz w:val="24"/>
        </w:rPr>
        <w:t>1.2</w:t>
      </w:r>
      <w:r w:rsidRPr="002F6436">
        <w:rPr>
          <w:rFonts w:asciiTheme="minorHAnsi" w:hAnsiTheme="minorHAnsi"/>
          <w:spacing w:val="4"/>
          <w:sz w:val="24"/>
        </w:rPr>
        <w:t xml:space="preserve"> Zadávací dokumentace</w:t>
      </w:r>
      <w:r w:rsidR="002F6436" w:rsidRPr="002F6436">
        <w:rPr>
          <w:rFonts w:asciiTheme="minorHAnsi" w:hAnsiTheme="minorHAnsi"/>
          <w:spacing w:val="4"/>
          <w:sz w:val="24"/>
        </w:rPr>
        <w:t>, nebo prostřednictvím elektronického nástroje.</w:t>
      </w:r>
    </w:p>
    <w:p w14:paraId="4F0240DB" w14:textId="77777777" w:rsidR="00FF184E" w:rsidRPr="00FF184E" w:rsidRDefault="00FF184E" w:rsidP="00FF184E">
      <w:pPr>
        <w:widowControl w:val="0"/>
        <w:autoSpaceDE w:val="0"/>
        <w:autoSpaceDN w:val="0"/>
        <w:adjustRightInd w:val="0"/>
        <w:ind w:left="0"/>
        <w:rPr>
          <w:rFonts w:asciiTheme="minorHAnsi" w:hAnsiTheme="minorHAnsi"/>
          <w:spacing w:val="4"/>
          <w:sz w:val="24"/>
        </w:rPr>
      </w:pPr>
    </w:p>
    <w:p w14:paraId="3ED782DA" w14:textId="77777777" w:rsidR="002F6436" w:rsidRDefault="002F6436">
      <w:pPr>
        <w:pStyle w:val="Odstavecseseznamem"/>
        <w:widowControl w:val="0"/>
        <w:numPr>
          <w:ilvl w:val="0"/>
          <w:numId w:val="10"/>
        </w:numPr>
        <w:autoSpaceDE w:val="0"/>
        <w:autoSpaceDN w:val="0"/>
        <w:adjustRightInd w:val="0"/>
        <w:ind w:left="851" w:hanging="851"/>
        <w:rPr>
          <w:rFonts w:asciiTheme="minorHAnsi" w:hAnsiTheme="minorHAnsi"/>
          <w:spacing w:val="4"/>
          <w:sz w:val="24"/>
        </w:rPr>
      </w:pPr>
      <w:r w:rsidRPr="002F6436">
        <w:rPr>
          <w:rFonts w:asciiTheme="minorHAnsi" w:hAnsiTheme="minorHAnsi"/>
          <w:spacing w:val="4"/>
          <w:sz w:val="24"/>
        </w:rPr>
        <w:t xml:space="preserve">Pokud o vysvětlení zadávací dokumentace písemně požádá dodavatel, zadavatel vysvětlení uveřejní, odešle nebo předá včetně přesného znění žádosti bez identifikace tohoto dodavatele. </w:t>
      </w:r>
    </w:p>
    <w:p w14:paraId="2D8A222D" w14:textId="77777777" w:rsidR="002F6436" w:rsidRDefault="002F6436" w:rsidP="00F52B96">
      <w:pPr>
        <w:pStyle w:val="Odstavecseseznamem"/>
        <w:widowControl w:val="0"/>
        <w:autoSpaceDE w:val="0"/>
        <w:autoSpaceDN w:val="0"/>
        <w:adjustRightInd w:val="0"/>
        <w:ind w:left="851"/>
        <w:rPr>
          <w:rFonts w:asciiTheme="minorHAnsi" w:hAnsiTheme="minorHAnsi"/>
          <w:spacing w:val="4"/>
          <w:sz w:val="24"/>
        </w:rPr>
      </w:pPr>
    </w:p>
    <w:p w14:paraId="5FCB6786" w14:textId="03DAFCBE" w:rsidR="00F52B96" w:rsidRPr="002F6436" w:rsidRDefault="002F6436">
      <w:pPr>
        <w:pStyle w:val="Odstavecseseznamem"/>
        <w:widowControl w:val="0"/>
        <w:numPr>
          <w:ilvl w:val="0"/>
          <w:numId w:val="10"/>
        </w:numPr>
        <w:autoSpaceDE w:val="0"/>
        <w:autoSpaceDN w:val="0"/>
        <w:adjustRightInd w:val="0"/>
        <w:ind w:left="851" w:hanging="851"/>
        <w:rPr>
          <w:rFonts w:asciiTheme="minorHAnsi" w:hAnsiTheme="minorHAnsi"/>
          <w:spacing w:val="4"/>
          <w:sz w:val="24"/>
        </w:rPr>
      </w:pPr>
      <w:r w:rsidRPr="002F6436">
        <w:rPr>
          <w:rFonts w:asciiTheme="minorHAnsi" w:hAnsiTheme="minorHAnsi"/>
          <w:spacing w:val="4"/>
          <w:sz w:val="24"/>
        </w:rPr>
        <w:t xml:space="preserve">Zadavatel není povinen vysvětlení poskytnout, pokud není žádost o vysvětlení doručena včas, a to alespoň 3 pracovní dny před uplynutím lhůty </w:t>
      </w:r>
      <w:r>
        <w:rPr>
          <w:rFonts w:asciiTheme="minorHAnsi" w:hAnsiTheme="minorHAnsi"/>
          <w:spacing w:val="4"/>
          <w:sz w:val="24"/>
        </w:rPr>
        <w:t xml:space="preserve">podle odst. 8.1 Zadávací dokumentace. </w:t>
      </w:r>
      <w:r w:rsidRPr="002F6436">
        <w:rPr>
          <w:rFonts w:asciiTheme="minorHAnsi" w:hAnsiTheme="minorHAnsi"/>
          <w:spacing w:val="4"/>
          <w:sz w:val="24"/>
        </w:rPr>
        <w:t>Pokud zadavatel na žádost o vysvětlení, která není doručena včas, vysvětlení poskytne, nemusí dodržet lhůty podle</w:t>
      </w:r>
      <w:r>
        <w:rPr>
          <w:rFonts w:asciiTheme="minorHAnsi" w:hAnsiTheme="minorHAnsi"/>
          <w:spacing w:val="4"/>
          <w:sz w:val="24"/>
        </w:rPr>
        <w:t xml:space="preserve"> odst. </w:t>
      </w:r>
      <w:r w:rsidRPr="002F6436">
        <w:rPr>
          <w:rFonts w:asciiTheme="minorHAnsi" w:hAnsiTheme="minorHAnsi"/>
          <w:spacing w:val="4"/>
          <w:sz w:val="24"/>
        </w:rPr>
        <w:t xml:space="preserve"> </w:t>
      </w:r>
      <w:r>
        <w:rPr>
          <w:rFonts w:asciiTheme="minorHAnsi" w:hAnsiTheme="minorHAnsi"/>
          <w:spacing w:val="4"/>
          <w:sz w:val="24"/>
        </w:rPr>
        <w:t>8.1 Zadávací dokumentace</w:t>
      </w:r>
    </w:p>
    <w:p w14:paraId="043C2382" w14:textId="77777777" w:rsidR="002F6436" w:rsidRPr="002F6436" w:rsidRDefault="002F6436" w:rsidP="002F6436">
      <w:pPr>
        <w:widowControl w:val="0"/>
        <w:autoSpaceDE w:val="0"/>
        <w:autoSpaceDN w:val="0"/>
        <w:adjustRightInd w:val="0"/>
        <w:ind w:left="0"/>
        <w:rPr>
          <w:rFonts w:asciiTheme="minorHAnsi" w:hAnsiTheme="minorHAnsi"/>
          <w:spacing w:val="4"/>
          <w:sz w:val="24"/>
        </w:rPr>
      </w:pPr>
    </w:p>
    <w:p w14:paraId="727FEA23" w14:textId="39D64ADD" w:rsidR="002F6436" w:rsidRDefault="002F6436">
      <w:pPr>
        <w:pStyle w:val="Odstavecseseznamem"/>
        <w:widowControl w:val="0"/>
        <w:numPr>
          <w:ilvl w:val="0"/>
          <w:numId w:val="10"/>
        </w:numPr>
        <w:autoSpaceDE w:val="0"/>
        <w:autoSpaceDN w:val="0"/>
        <w:adjustRightInd w:val="0"/>
        <w:ind w:left="851" w:hanging="851"/>
        <w:rPr>
          <w:rFonts w:asciiTheme="minorHAnsi" w:hAnsiTheme="minorHAnsi"/>
          <w:spacing w:val="4"/>
          <w:sz w:val="24"/>
        </w:rPr>
      </w:pPr>
      <w:r w:rsidRPr="002F6436">
        <w:rPr>
          <w:rFonts w:asciiTheme="minorHAnsi" w:hAnsiTheme="minorHAnsi"/>
          <w:spacing w:val="4"/>
          <w:sz w:val="24"/>
        </w:rPr>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bookmarkEnd w:id="15"/>
    <w:p w14:paraId="05AD85D2" w14:textId="77777777" w:rsidR="00F52B96" w:rsidRPr="00A33FB2" w:rsidRDefault="00F52B96" w:rsidP="002F6436">
      <w:pPr>
        <w:ind w:left="0"/>
        <w:rPr>
          <w:rFonts w:asciiTheme="minorHAnsi" w:hAnsiTheme="minorHAnsi"/>
          <w:sz w:val="24"/>
        </w:rPr>
      </w:pPr>
    </w:p>
    <w:p w14:paraId="519F188D" w14:textId="59D41D52" w:rsidR="00F52B96" w:rsidRPr="00907B71" w:rsidRDefault="004C3EE7" w:rsidP="00B664E7">
      <w:pPr>
        <w:pStyle w:val="Nadpis1"/>
      </w:pPr>
      <w:bookmarkStart w:id="24" w:name="_Toc202344550"/>
      <w:r>
        <w:t xml:space="preserve">Změna </w:t>
      </w:r>
      <w:r w:rsidR="002F6436">
        <w:t xml:space="preserve">nebo doplnění </w:t>
      </w:r>
      <w:r w:rsidRPr="00B664E7">
        <w:t>zadávací</w:t>
      </w:r>
      <w:r>
        <w:t xml:space="preserve"> dokumentace</w:t>
      </w:r>
      <w:bookmarkEnd w:id="24"/>
    </w:p>
    <w:p w14:paraId="5F7DB229" w14:textId="77777777" w:rsidR="00F52B96" w:rsidRDefault="00F52B96">
      <w:pPr>
        <w:pStyle w:val="Odstavecseseznamem"/>
        <w:widowControl w:val="0"/>
        <w:numPr>
          <w:ilvl w:val="0"/>
          <w:numId w:val="11"/>
        </w:numPr>
        <w:autoSpaceDE w:val="0"/>
        <w:autoSpaceDN w:val="0"/>
        <w:adjustRightInd w:val="0"/>
        <w:ind w:left="851" w:hanging="851"/>
        <w:rPr>
          <w:rFonts w:asciiTheme="minorHAnsi" w:hAnsiTheme="minorHAnsi"/>
          <w:spacing w:val="4"/>
          <w:sz w:val="24"/>
        </w:rPr>
      </w:pPr>
      <w:r w:rsidRPr="00F93FDB">
        <w:rPr>
          <w:rFonts w:asciiTheme="minorHAnsi" w:hAnsiTheme="minorHAnsi"/>
          <w:spacing w:val="4"/>
          <w:sz w:val="24"/>
        </w:rPr>
        <w:t xml:space="preserve">Zadavatel je oprávněn doplnit či změnit zadávací podmínky obsažené v Zadávací dokumentaci před uplynutím lhůty k podání nabídek. Změna nebo doplnění </w:t>
      </w:r>
      <w:r>
        <w:rPr>
          <w:rFonts w:asciiTheme="minorHAnsi" w:hAnsiTheme="minorHAnsi"/>
          <w:spacing w:val="4"/>
          <w:sz w:val="24"/>
        </w:rPr>
        <w:t xml:space="preserve">zadávacích podmínek </w:t>
      </w:r>
      <w:r w:rsidRPr="00F93FDB">
        <w:rPr>
          <w:rFonts w:asciiTheme="minorHAnsi" w:hAnsiTheme="minorHAnsi"/>
          <w:spacing w:val="4"/>
          <w:sz w:val="24"/>
        </w:rPr>
        <w:t>bude uveřejněna stejným způsobem, jako zadávací podmínk</w:t>
      </w:r>
      <w:r>
        <w:rPr>
          <w:rFonts w:asciiTheme="minorHAnsi" w:hAnsiTheme="minorHAnsi"/>
          <w:spacing w:val="4"/>
          <w:sz w:val="24"/>
        </w:rPr>
        <w:t>y</w:t>
      </w:r>
      <w:r w:rsidRPr="00F93FDB">
        <w:rPr>
          <w:rFonts w:asciiTheme="minorHAnsi" w:hAnsiTheme="minorHAnsi"/>
          <w:spacing w:val="4"/>
          <w:sz w:val="24"/>
        </w:rPr>
        <w:t>, kter</w:t>
      </w:r>
      <w:r>
        <w:rPr>
          <w:rFonts w:asciiTheme="minorHAnsi" w:hAnsiTheme="minorHAnsi"/>
          <w:spacing w:val="4"/>
          <w:sz w:val="24"/>
        </w:rPr>
        <w:t>é</w:t>
      </w:r>
      <w:r w:rsidRPr="00F93FDB">
        <w:rPr>
          <w:rFonts w:asciiTheme="minorHAnsi" w:hAnsiTheme="minorHAnsi"/>
          <w:spacing w:val="4"/>
          <w:sz w:val="24"/>
        </w:rPr>
        <w:t xml:space="preserve"> byl</w:t>
      </w:r>
      <w:r>
        <w:rPr>
          <w:rFonts w:asciiTheme="minorHAnsi" w:hAnsiTheme="minorHAnsi"/>
          <w:spacing w:val="4"/>
          <w:sz w:val="24"/>
        </w:rPr>
        <w:t>y</w:t>
      </w:r>
      <w:r w:rsidRPr="00F93FDB">
        <w:rPr>
          <w:rFonts w:asciiTheme="minorHAnsi" w:hAnsiTheme="minorHAnsi"/>
          <w:spacing w:val="4"/>
          <w:sz w:val="24"/>
        </w:rPr>
        <w:t xml:space="preserve"> změněn</w:t>
      </w:r>
      <w:r>
        <w:rPr>
          <w:rFonts w:asciiTheme="minorHAnsi" w:hAnsiTheme="minorHAnsi"/>
          <w:spacing w:val="4"/>
          <w:sz w:val="24"/>
        </w:rPr>
        <w:t>y</w:t>
      </w:r>
      <w:r w:rsidRPr="00F93FDB">
        <w:rPr>
          <w:rFonts w:asciiTheme="minorHAnsi" w:hAnsiTheme="minorHAnsi"/>
          <w:spacing w:val="4"/>
          <w:sz w:val="24"/>
        </w:rPr>
        <w:t xml:space="preserve"> nebo doplněn</w:t>
      </w:r>
      <w:r>
        <w:rPr>
          <w:rFonts w:asciiTheme="minorHAnsi" w:hAnsiTheme="minorHAnsi"/>
          <w:spacing w:val="4"/>
          <w:sz w:val="24"/>
        </w:rPr>
        <w:t>y</w:t>
      </w:r>
      <w:r w:rsidRPr="00F93FDB">
        <w:rPr>
          <w:rFonts w:asciiTheme="minorHAnsi" w:hAnsiTheme="minorHAnsi"/>
          <w:spacing w:val="4"/>
          <w:sz w:val="24"/>
        </w:rPr>
        <w:t xml:space="preserve">. </w:t>
      </w:r>
    </w:p>
    <w:p w14:paraId="7428C009" w14:textId="77777777" w:rsidR="00F52B96" w:rsidRDefault="00F52B96" w:rsidP="00F52B96">
      <w:pPr>
        <w:pStyle w:val="Odstavecseseznamem"/>
        <w:widowControl w:val="0"/>
        <w:autoSpaceDE w:val="0"/>
        <w:autoSpaceDN w:val="0"/>
        <w:adjustRightInd w:val="0"/>
        <w:ind w:left="851"/>
        <w:rPr>
          <w:rFonts w:asciiTheme="minorHAnsi" w:hAnsiTheme="minorHAnsi"/>
          <w:spacing w:val="4"/>
          <w:sz w:val="24"/>
        </w:rPr>
      </w:pPr>
    </w:p>
    <w:p w14:paraId="2E256C12" w14:textId="77777777" w:rsidR="00FA5F8D" w:rsidRDefault="00FA5F8D" w:rsidP="00F52B96">
      <w:pPr>
        <w:pStyle w:val="Odstavecseseznamem"/>
        <w:widowControl w:val="0"/>
        <w:autoSpaceDE w:val="0"/>
        <w:autoSpaceDN w:val="0"/>
        <w:adjustRightInd w:val="0"/>
        <w:ind w:left="851"/>
        <w:rPr>
          <w:rFonts w:asciiTheme="minorHAnsi" w:hAnsiTheme="minorHAnsi"/>
          <w:spacing w:val="4"/>
          <w:sz w:val="24"/>
        </w:rPr>
      </w:pPr>
    </w:p>
    <w:p w14:paraId="35161165" w14:textId="77777777" w:rsidR="002F6436" w:rsidRDefault="00F52B96">
      <w:pPr>
        <w:pStyle w:val="Odstavecseseznamem"/>
        <w:widowControl w:val="0"/>
        <w:numPr>
          <w:ilvl w:val="0"/>
          <w:numId w:val="11"/>
        </w:numPr>
        <w:autoSpaceDE w:val="0"/>
        <w:autoSpaceDN w:val="0"/>
        <w:adjustRightInd w:val="0"/>
        <w:ind w:left="851" w:hanging="851"/>
        <w:rPr>
          <w:rFonts w:asciiTheme="minorHAnsi" w:hAnsiTheme="minorHAnsi"/>
          <w:spacing w:val="4"/>
          <w:sz w:val="24"/>
        </w:rPr>
      </w:pPr>
      <w:r w:rsidRPr="00F93FDB">
        <w:rPr>
          <w:rFonts w:asciiTheme="minorHAnsi" w:hAnsiTheme="minorHAnsi"/>
          <w:spacing w:val="4"/>
          <w:sz w:val="24"/>
        </w:rPr>
        <w:t xml:space="preserve">Pokud to povaha doplnění nebo změny zadávací dokumentace vyžaduje, zadavatel současně přiměřeně prodlouží lhůtu pro podání nabídek. </w:t>
      </w:r>
    </w:p>
    <w:p w14:paraId="2AA6238A" w14:textId="77777777" w:rsidR="002F6436" w:rsidRPr="002F6436" w:rsidRDefault="002F6436" w:rsidP="002F6436">
      <w:pPr>
        <w:pStyle w:val="Odstavecseseznamem"/>
        <w:rPr>
          <w:rFonts w:asciiTheme="minorHAnsi" w:hAnsiTheme="minorHAnsi"/>
          <w:spacing w:val="4"/>
          <w:sz w:val="24"/>
        </w:rPr>
      </w:pPr>
    </w:p>
    <w:p w14:paraId="715022A2" w14:textId="11928C27" w:rsidR="002F6436" w:rsidRPr="002F6436" w:rsidRDefault="002F6436">
      <w:pPr>
        <w:pStyle w:val="Odstavecseseznamem"/>
        <w:widowControl w:val="0"/>
        <w:numPr>
          <w:ilvl w:val="0"/>
          <w:numId w:val="11"/>
        </w:numPr>
        <w:autoSpaceDE w:val="0"/>
        <w:autoSpaceDN w:val="0"/>
        <w:adjustRightInd w:val="0"/>
        <w:ind w:left="851" w:hanging="851"/>
        <w:rPr>
          <w:rFonts w:asciiTheme="minorHAnsi" w:hAnsiTheme="minorHAnsi"/>
          <w:spacing w:val="4"/>
          <w:sz w:val="24"/>
        </w:rPr>
      </w:pPr>
      <w:r w:rsidRPr="002F6436">
        <w:rPr>
          <w:rFonts w:asciiTheme="minorHAnsi" w:hAnsiTheme="minorHAnsi"/>
          <w:spacing w:val="4"/>
          <w:sz w:val="24"/>
        </w:rPr>
        <w:t xml:space="preserve">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 </w:t>
      </w:r>
    </w:p>
    <w:p w14:paraId="73B6FF49" w14:textId="77777777" w:rsidR="00907B71" w:rsidRDefault="00907B71" w:rsidP="00952FA5">
      <w:pPr>
        <w:ind w:left="0"/>
        <w:rPr>
          <w:rFonts w:asciiTheme="minorHAnsi" w:hAnsiTheme="minorHAnsi"/>
          <w:sz w:val="24"/>
        </w:rPr>
      </w:pPr>
    </w:p>
    <w:p w14:paraId="6295C1D4" w14:textId="4F71CC92" w:rsidR="00F52B96" w:rsidRPr="006B4698" w:rsidRDefault="004C3EE7" w:rsidP="00B664E7">
      <w:pPr>
        <w:pStyle w:val="Nadpis1"/>
      </w:pPr>
      <w:bookmarkStart w:id="25" w:name="_Toc202344551"/>
      <w:bookmarkStart w:id="26" w:name="_Toc396222014"/>
      <w:r w:rsidRPr="006B4698">
        <w:t>Vyhrazené změny závazku ze smlouvy na veřejné zakázku</w:t>
      </w:r>
      <w:bookmarkEnd w:id="25"/>
    </w:p>
    <w:p w14:paraId="2639D329" w14:textId="4BE17ECD" w:rsidR="00F52B96" w:rsidRPr="009830CE" w:rsidRDefault="00F52B96" w:rsidP="00907B71">
      <w:pPr>
        <w:widowControl w:val="0"/>
        <w:autoSpaceDE w:val="0"/>
        <w:autoSpaceDN w:val="0"/>
        <w:adjustRightInd w:val="0"/>
        <w:ind w:left="794"/>
        <w:rPr>
          <w:rFonts w:asciiTheme="minorHAnsi" w:hAnsiTheme="minorHAnsi"/>
          <w:spacing w:val="4"/>
          <w:sz w:val="24"/>
        </w:rPr>
      </w:pPr>
      <w:r w:rsidRPr="006B4698">
        <w:rPr>
          <w:rFonts w:asciiTheme="minorHAnsi" w:hAnsiTheme="minorHAnsi"/>
          <w:spacing w:val="4"/>
          <w:sz w:val="24"/>
        </w:rPr>
        <w:t xml:space="preserve">Zadavatel si v souladu s ustanovením § 100 odst. 1 ZZVZ vyhrazuje změny závazku ze smlouvy na veřejnou zakázku, a to změnu ceny dopravního výkonu. Podmínky změny a její obsah jsou vymezeny v čl. VII Smlouvy o závazku veřejné služby, která je obsažena </w:t>
      </w:r>
      <w:r w:rsidR="007F1BDB" w:rsidRPr="006B4698">
        <w:rPr>
          <w:rFonts w:asciiTheme="minorHAnsi" w:hAnsiTheme="minorHAnsi"/>
          <w:spacing w:val="4"/>
          <w:sz w:val="24"/>
        </w:rPr>
        <w:t>v Příloze č. 2 – Návrh smlouvy</w:t>
      </w:r>
      <w:r w:rsidRPr="006B4698">
        <w:rPr>
          <w:rFonts w:asciiTheme="minorHAnsi" w:hAnsiTheme="minorHAnsi"/>
          <w:sz w:val="24"/>
        </w:rPr>
        <w:t xml:space="preserve"> a je nedílnou součástí Zadávací dokumentace.</w:t>
      </w:r>
    </w:p>
    <w:p w14:paraId="69A84791" w14:textId="77777777" w:rsidR="007968FB" w:rsidRPr="00907B71" w:rsidRDefault="007968FB" w:rsidP="00907B71">
      <w:pPr>
        <w:widowControl w:val="0"/>
        <w:autoSpaceDE w:val="0"/>
        <w:autoSpaceDN w:val="0"/>
        <w:adjustRightInd w:val="0"/>
        <w:ind w:left="0"/>
        <w:jc w:val="left"/>
        <w:rPr>
          <w:rFonts w:asciiTheme="minorHAnsi" w:hAnsiTheme="minorHAnsi"/>
          <w:b/>
          <w:spacing w:val="4"/>
          <w:sz w:val="24"/>
        </w:rPr>
      </w:pPr>
    </w:p>
    <w:p w14:paraId="4B476DF0" w14:textId="20DF5A2F" w:rsidR="00F52B96" w:rsidRPr="00907B71" w:rsidRDefault="004C3EE7" w:rsidP="00907B71">
      <w:pPr>
        <w:pStyle w:val="Nadpis1"/>
      </w:pPr>
      <w:bookmarkStart w:id="27" w:name="_Toc202344552"/>
      <w:r>
        <w:t>Obsah a podávání  nabídky a požadavky na její zpracování</w:t>
      </w:r>
      <w:bookmarkEnd w:id="27"/>
      <w:r>
        <w:t xml:space="preserve"> </w:t>
      </w:r>
    </w:p>
    <w:p w14:paraId="0E516D40" w14:textId="77777777" w:rsidR="00F52B96" w:rsidRPr="00952FA5" w:rsidRDefault="00F52B96">
      <w:pPr>
        <w:widowControl w:val="0"/>
        <w:numPr>
          <w:ilvl w:val="1"/>
          <w:numId w:val="12"/>
        </w:numPr>
        <w:autoSpaceDE w:val="0"/>
        <w:autoSpaceDN w:val="0"/>
        <w:adjustRightInd w:val="0"/>
        <w:ind w:left="851" w:hanging="851"/>
        <w:rPr>
          <w:rFonts w:asciiTheme="minorHAnsi" w:hAnsiTheme="minorHAnsi"/>
          <w:spacing w:val="4"/>
          <w:sz w:val="24"/>
        </w:rPr>
      </w:pPr>
      <w:r w:rsidRPr="00792605">
        <w:rPr>
          <w:rFonts w:asciiTheme="minorHAnsi" w:hAnsiTheme="minorHAnsi"/>
          <w:b/>
          <w:spacing w:val="4"/>
          <w:sz w:val="24"/>
        </w:rPr>
        <w:t>Všechny</w:t>
      </w:r>
      <w:r w:rsidRPr="00792605">
        <w:rPr>
          <w:rFonts w:asciiTheme="minorHAnsi" w:hAnsiTheme="minorHAnsi"/>
          <w:spacing w:val="4"/>
          <w:sz w:val="24"/>
        </w:rPr>
        <w:t xml:space="preserve"> nabídky musí být ve lhůtě pro podání nabídek podány </w:t>
      </w:r>
      <w:r w:rsidRPr="005B0415">
        <w:rPr>
          <w:rFonts w:asciiTheme="minorHAnsi" w:hAnsiTheme="minorHAnsi"/>
          <w:b/>
          <w:spacing w:val="4"/>
          <w:sz w:val="24"/>
        </w:rPr>
        <w:t xml:space="preserve">písemně </w:t>
      </w:r>
      <w:r w:rsidRPr="00AC2581">
        <w:rPr>
          <w:rFonts w:asciiTheme="minorHAnsi" w:hAnsiTheme="minorHAnsi" w:cstheme="minorHAnsi"/>
          <w:b/>
          <w:spacing w:val="4"/>
          <w:sz w:val="24"/>
        </w:rPr>
        <w:t xml:space="preserve">výhradně </w:t>
      </w:r>
      <w:r w:rsidRPr="005B05AA">
        <w:rPr>
          <w:rFonts w:asciiTheme="minorHAnsi" w:hAnsiTheme="minorHAnsi" w:cstheme="minorHAnsi"/>
          <w:b/>
          <w:spacing w:val="4"/>
          <w:sz w:val="24"/>
        </w:rPr>
        <w:t>v elektronické podobě.</w:t>
      </w:r>
    </w:p>
    <w:p w14:paraId="72BB6AB0" w14:textId="77777777" w:rsidR="00952FA5" w:rsidRPr="005B05AA" w:rsidRDefault="00952FA5" w:rsidP="00952FA5">
      <w:pPr>
        <w:widowControl w:val="0"/>
        <w:autoSpaceDE w:val="0"/>
        <w:autoSpaceDN w:val="0"/>
        <w:adjustRightInd w:val="0"/>
        <w:ind w:left="851"/>
        <w:rPr>
          <w:rFonts w:asciiTheme="minorHAnsi" w:hAnsiTheme="minorHAnsi"/>
          <w:spacing w:val="4"/>
          <w:sz w:val="24"/>
        </w:rPr>
      </w:pPr>
    </w:p>
    <w:p w14:paraId="22613DAE" w14:textId="5CC5DEF5" w:rsidR="004169FD" w:rsidRDefault="004169FD">
      <w:pPr>
        <w:widowControl w:val="0"/>
        <w:numPr>
          <w:ilvl w:val="1"/>
          <w:numId w:val="12"/>
        </w:numPr>
        <w:autoSpaceDE w:val="0"/>
        <w:autoSpaceDN w:val="0"/>
        <w:adjustRightInd w:val="0"/>
        <w:ind w:left="851" w:hanging="851"/>
        <w:rPr>
          <w:rFonts w:asciiTheme="minorHAnsi" w:hAnsiTheme="minorHAnsi" w:cstheme="minorHAnsi"/>
          <w:spacing w:val="4"/>
          <w:sz w:val="24"/>
        </w:rPr>
      </w:pPr>
      <w:r w:rsidRPr="00E719C9">
        <w:rPr>
          <w:rFonts w:asciiTheme="minorHAnsi" w:hAnsiTheme="minorHAnsi" w:cstheme="minorHAnsi"/>
          <w:b/>
          <w:bCs/>
          <w:spacing w:val="4"/>
          <w:sz w:val="24"/>
        </w:rPr>
        <w:t>Nabídka v elektronické podobě musí být podána prostřednictvím elektronického nástroje</w:t>
      </w:r>
      <w:r w:rsidR="00023839">
        <w:rPr>
          <w:rFonts w:asciiTheme="minorHAnsi" w:hAnsiTheme="minorHAnsi" w:cstheme="minorHAnsi"/>
          <w:b/>
          <w:bCs/>
          <w:spacing w:val="4"/>
          <w:sz w:val="24"/>
        </w:rPr>
        <w:t xml:space="preserve"> </w:t>
      </w:r>
      <w:r w:rsidR="00023839" w:rsidRPr="00023839">
        <w:rPr>
          <w:rFonts w:asciiTheme="minorHAnsi" w:hAnsiTheme="minorHAnsi" w:cstheme="minorHAnsi"/>
          <w:b/>
          <w:bCs/>
          <w:spacing w:val="4"/>
          <w:sz w:val="24"/>
        </w:rPr>
        <w:t>E-ZAK</w:t>
      </w:r>
      <w:r w:rsidR="00023839">
        <w:rPr>
          <w:rFonts w:asciiTheme="minorHAnsi" w:hAnsiTheme="minorHAnsi" w:cstheme="minorHAnsi"/>
          <w:b/>
          <w:bCs/>
          <w:spacing w:val="4"/>
          <w:sz w:val="24"/>
        </w:rPr>
        <w:t xml:space="preserve"> </w:t>
      </w:r>
      <w:r w:rsidR="00023839" w:rsidRPr="00023839">
        <w:rPr>
          <w:rFonts w:asciiTheme="minorHAnsi" w:hAnsiTheme="minorHAnsi" w:cstheme="minorHAnsi"/>
          <w:spacing w:val="4"/>
          <w:sz w:val="24"/>
        </w:rPr>
        <w:t>(</w:t>
      </w:r>
      <w:hyperlink r:id="rId9" w:history="1">
        <w:r w:rsidR="00023839" w:rsidRPr="00023839">
          <w:rPr>
            <w:rFonts w:asciiTheme="minorHAnsi" w:hAnsiTheme="minorHAnsi" w:cstheme="minorHAnsi"/>
            <w:spacing w:val="4"/>
            <w:sz w:val="24"/>
          </w:rPr>
          <w:t>https://zakazky.ckrumlov.cz/profile_display_2.html</w:t>
        </w:r>
      </w:hyperlink>
      <w:r w:rsidR="00023839" w:rsidRPr="00023839">
        <w:rPr>
          <w:rFonts w:asciiTheme="minorHAnsi" w:hAnsiTheme="minorHAnsi" w:cstheme="minorHAnsi"/>
          <w:spacing w:val="4"/>
          <w:sz w:val="24"/>
        </w:rPr>
        <w:t>)</w:t>
      </w:r>
      <w:r w:rsidRPr="00023839">
        <w:rPr>
          <w:rFonts w:asciiTheme="minorHAnsi" w:hAnsiTheme="minorHAnsi" w:cstheme="minorHAnsi"/>
          <w:spacing w:val="4"/>
          <w:sz w:val="24"/>
        </w:rPr>
        <w:t>.</w:t>
      </w:r>
      <w:r w:rsidRPr="005B05AA">
        <w:rPr>
          <w:rFonts w:asciiTheme="minorHAnsi" w:hAnsiTheme="minorHAnsi" w:cstheme="minorHAnsi"/>
          <w:spacing w:val="4"/>
          <w:sz w:val="24"/>
        </w:rPr>
        <w:t xml:space="preserve"> Dodavatel, který má v úmyslu podat nabídku na veřejnou zakázku, je povinen zaregistrovat se na výše uvedené adrese elektronického nástroje. Podání nabídky je možné až po registraci a přihlášení do elektronického nástroje.</w:t>
      </w:r>
    </w:p>
    <w:p w14:paraId="56BDEB35" w14:textId="77777777" w:rsidR="00952FA5" w:rsidRPr="005B05AA" w:rsidRDefault="00952FA5" w:rsidP="00952FA5">
      <w:pPr>
        <w:widowControl w:val="0"/>
        <w:autoSpaceDE w:val="0"/>
        <w:autoSpaceDN w:val="0"/>
        <w:adjustRightInd w:val="0"/>
        <w:ind w:left="0"/>
        <w:rPr>
          <w:rFonts w:asciiTheme="minorHAnsi" w:hAnsiTheme="minorHAnsi" w:cstheme="minorHAnsi"/>
          <w:spacing w:val="4"/>
          <w:sz w:val="24"/>
        </w:rPr>
      </w:pPr>
    </w:p>
    <w:p w14:paraId="5D086928" w14:textId="6E831774" w:rsidR="004169FD" w:rsidRPr="00E719C9" w:rsidRDefault="004169FD">
      <w:pPr>
        <w:widowControl w:val="0"/>
        <w:numPr>
          <w:ilvl w:val="1"/>
          <w:numId w:val="12"/>
        </w:numPr>
        <w:tabs>
          <w:tab w:val="left" w:pos="0"/>
        </w:tabs>
        <w:autoSpaceDE w:val="0"/>
        <w:autoSpaceDN w:val="0"/>
        <w:adjustRightInd w:val="0"/>
        <w:ind w:left="851" w:hanging="851"/>
        <w:rPr>
          <w:rFonts w:asciiTheme="minorHAnsi" w:hAnsiTheme="minorHAnsi" w:cstheme="minorHAnsi"/>
          <w:spacing w:val="4"/>
          <w:sz w:val="24"/>
        </w:rPr>
      </w:pPr>
      <w:r w:rsidRPr="004169FD">
        <w:rPr>
          <w:rFonts w:ascii="Calibri" w:eastAsiaTheme="minorHAnsi" w:hAnsi="Calibri" w:cs="Calibri"/>
          <w:color w:val="000000"/>
          <w:sz w:val="24"/>
          <w:lang w:eastAsia="en-US"/>
        </w:rPr>
        <w:t xml:space="preserve">Zadavatel dále uvádí k podání nabídek v elektronické podobě následující informace: </w:t>
      </w:r>
    </w:p>
    <w:p w14:paraId="576067AA" w14:textId="4BFB603F" w:rsidR="004169FD" w:rsidRPr="005B05AA" w:rsidRDefault="004169FD">
      <w:pPr>
        <w:numPr>
          <w:ilvl w:val="0"/>
          <w:numId w:val="27"/>
        </w:numPr>
        <w:autoSpaceDE w:val="0"/>
        <w:autoSpaceDN w:val="0"/>
        <w:adjustRightInd w:val="0"/>
        <w:ind w:left="1134" w:hanging="283"/>
        <w:rPr>
          <w:rFonts w:ascii="Calibri" w:eastAsiaTheme="minorHAnsi" w:hAnsi="Calibri" w:cs="Calibri"/>
          <w:color w:val="000000"/>
          <w:sz w:val="24"/>
          <w:lang w:eastAsia="en-US"/>
        </w:rPr>
      </w:pPr>
      <w:r w:rsidRPr="004169FD">
        <w:rPr>
          <w:rFonts w:ascii="Calibri" w:eastAsiaTheme="minorHAnsi" w:hAnsi="Calibri" w:cs="Calibri"/>
          <w:color w:val="000000"/>
          <w:sz w:val="24"/>
          <w:lang w:eastAsia="en-US"/>
        </w:rPr>
        <w:t xml:space="preserve">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w:t>
      </w:r>
      <w:r w:rsidR="001F4D53" w:rsidRPr="001F4D53">
        <w:rPr>
          <w:rFonts w:ascii="Calibri" w:eastAsiaTheme="minorHAnsi" w:hAnsi="Calibri" w:cs="Calibri"/>
          <w:color w:val="000000"/>
          <w:sz w:val="24"/>
          <w:lang w:eastAsia="en-US"/>
        </w:rPr>
        <w:t>https://zakazky.ckrumlov.cz/manual.html</w:t>
      </w:r>
      <w:r w:rsidRPr="004169FD">
        <w:rPr>
          <w:rFonts w:ascii="Calibri" w:eastAsiaTheme="minorHAnsi" w:hAnsi="Calibri" w:cs="Calibri"/>
          <w:color w:val="000000"/>
          <w:sz w:val="24"/>
          <w:lang w:eastAsia="en-US"/>
        </w:rPr>
        <w:t xml:space="preserve">). </w:t>
      </w:r>
    </w:p>
    <w:p w14:paraId="7E2AC987" w14:textId="7366BAFD" w:rsidR="004169FD" w:rsidRPr="009D0B1B" w:rsidRDefault="004169FD">
      <w:pPr>
        <w:numPr>
          <w:ilvl w:val="0"/>
          <w:numId w:val="27"/>
        </w:numPr>
        <w:autoSpaceDE w:val="0"/>
        <w:autoSpaceDN w:val="0"/>
        <w:adjustRightInd w:val="0"/>
        <w:ind w:left="1134" w:hanging="283"/>
        <w:rPr>
          <w:rFonts w:ascii="Calibri" w:eastAsiaTheme="minorHAnsi" w:hAnsi="Calibri" w:cs="Calibri"/>
          <w:color w:val="000000"/>
          <w:sz w:val="24"/>
          <w:lang w:eastAsia="en-US"/>
        </w:rPr>
      </w:pPr>
      <w:r w:rsidRPr="004169FD">
        <w:rPr>
          <w:rFonts w:ascii="Calibri" w:eastAsiaTheme="minorHAnsi" w:hAnsi="Calibri" w:cs="Calibri"/>
          <w:color w:val="000000"/>
          <w:sz w:val="24"/>
          <w:lang w:eastAsia="en-US"/>
        </w:rPr>
        <w:t xml:space="preserve">Dodavatel musí být pro možnost podání nabídky registrován jako dodavatel v elektronickém nástroji E-ZAK (odkaz „Registrovat dodavatele“ na webové stránce </w:t>
      </w:r>
      <w:r w:rsidR="00E719C9" w:rsidRPr="00E719C9">
        <w:rPr>
          <w:rFonts w:ascii="Calibri" w:eastAsiaTheme="minorHAnsi" w:hAnsi="Calibri" w:cs="Calibri"/>
          <w:color w:val="000000"/>
          <w:sz w:val="24"/>
          <w:lang w:eastAsia="en-US"/>
        </w:rPr>
        <w:t>https://zakazky.ckrumlov.cz/profile_display_2.html</w:t>
      </w:r>
      <w:r w:rsidRPr="00E719C9">
        <w:rPr>
          <w:rFonts w:ascii="Calibri" w:eastAsiaTheme="minorHAnsi" w:hAnsi="Calibri" w:cs="Calibri"/>
          <w:color w:val="000000"/>
          <w:sz w:val="24"/>
          <w:lang w:eastAsia="en-US"/>
        </w:rPr>
        <w:t>, popř. www.</w:t>
      </w:r>
      <w:r w:rsidRPr="009D0B1B">
        <w:rPr>
          <w:rFonts w:ascii="Calibri" w:eastAsiaTheme="minorHAnsi" w:hAnsi="Calibri" w:cs="Calibri"/>
          <w:color w:val="000000"/>
          <w:sz w:val="24"/>
          <w:lang w:eastAsia="en-US"/>
        </w:rPr>
        <w:t xml:space="preserve">fen.cz) a uživatel dodavatele musí pro podání nabídky disponovat rolí „dodavatel“. Vyřízení registrace trvá (dle údajů provozovatele elektronického nástroje) max. 48 hodin (v pracovní dny) po doložení všech požadovaných dokladů a není zpoplatněna. </w:t>
      </w:r>
    </w:p>
    <w:p w14:paraId="631AB966" w14:textId="77777777" w:rsidR="004169FD" w:rsidRPr="005B05AA" w:rsidRDefault="004169FD">
      <w:pPr>
        <w:numPr>
          <w:ilvl w:val="0"/>
          <w:numId w:val="27"/>
        </w:numPr>
        <w:autoSpaceDE w:val="0"/>
        <w:autoSpaceDN w:val="0"/>
        <w:adjustRightInd w:val="0"/>
        <w:ind w:left="1134" w:hanging="283"/>
        <w:rPr>
          <w:rFonts w:ascii="Calibri" w:eastAsiaTheme="minorHAnsi" w:hAnsi="Calibri" w:cs="Calibri"/>
          <w:color w:val="000000"/>
          <w:sz w:val="24"/>
          <w:lang w:eastAsia="en-US"/>
        </w:rPr>
      </w:pPr>
      <w:r w:rsidRPr="004169FD">
        <w:rPr>
          <w:rFonts w:ascii="Calibri" w:eastAsiaTheme="minorHAnsi" w:hAnsi="Calibri" w:cs="Calibri"/>
          <w:color w:val="000000"/>
          <w:sz w:val="24"/>
          <w:lang w:eastAsia="en-US"/>
        </w:rPr>
        <w:t xml:space="preserve">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 </w:t>
      </w:r>
    </w:p>
    <w:p w14:paraId="1BA1C2CF" w14:textId="6E5F8FC0" w:rsidR="004169FD" w:rsidRPr="004169FD" w:rsidRDefault="004169FD">
      <w:pPr>
        <w:numPr>
          <w:ilvl w:val="0"/>
          <w:numId w:val="27"/>
        </w:numPr>
        <w:autoSpaceDE w:val="0"/>
        <w:autoSpaceDN w:val="0"/>
        <w:adjustRightInd w:val="0"/>
        <w:ind w:left="1134" w:hanging="283"/>
        <w:rPr>
          <w:rFonts w:ascii="Calibri" w:eastAsiaTheme="minorHAnsi" w:hAnsi="Calibri" w:cs="Calibri"/>
          <w:color w:val="000000"/>
          <w:sz w:val="24"/>
          <w:lang w:eastAsia="en-US"/>
        </w:rPr>
      </w:pPr>
      <w:r w:rsidRPr="004169FD">
        <w:rPr>
          <w:rFonts w:ascii="Calibri" w:eastAsiaTheme="minorHAnsi" w:hAnsi="Calibri" w:cs="Calibri"/>
          <w:color w:val="000000"/>
          <w:sz w:val="24"/>
          <w:lang w:eastAsia="en-US"/>
        </w:rPr>
        <w:t xml:space="preserve">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 </w:t>
      </w:r>
    </w:p>
    <w:p w14:paraId="027A26E2" w14:textId="77777777" w:rsidR="0067527B" w:rsidRPr="002657B4" w:rsidRDefault="0067527B" w:rsidP="00023839">
      <w:pPr>
        <w:widowControl w:val="0"/>
        <w:autoSpaceDE w:val="0"/>
        <w:autoSpaceDN w:val="0"/>
        <w:adjustRightInd w:val="0"/>
        <w:ind w:left="0"/>
        <w:rPr>
          <w:rFonts w:asciiTheme="minorHAnsi" w:hAnsiTheme="minorHAnsi"/>
          <w:spacing w:val="4"/>
          <w:sz w:val="24"/>
        </w:rPr>
      </w:pPr>
    </w:p>
    <w:p w14:paraId="4A9FC418" w14:textId="52664828" w:rsidR="0021788B" w:rsidRDefault="0021788B">
      <w:pPr>
        <w:widowControl w:val="0"/>
        <w:numPr>
          <w:ilvl w:val="1"/>
          <w:numId w:val="12"/>
        </w:numPr>
        <w:autoSpaceDE w:val="0"/>
        <w:autoSpaceDN w:val="0"/>
        <w:adjustRightInd w:val="0"/>
        <w:ind w:left="851" w:hanging="851"/>
        <w:rPr>
          <w:rFonts w:asciiTheme="minorHAnsi" w:hAnsiTheme="minorHAnsi"/>
          <w:spacing w:val="4"/>
          <w:sz w:val="24"/>
        </w:rPr>
      </w:pPr>
      <w:r w:rsidRPr="0021788B">
        <w:rPr>
          <w:rFonts w:asciiTheme="minorHAnsi" w:hAnsiTheme="minorHAnsi"/>
          <w:b/>
          <w:bCs/>
          <w:spacing w:val="4"/>
          <w:sz w:val="24"/>
        </w:rPr>
        <w:t>Součástí nabídky musí být účastníkem zadávacího řízení řádně vyplněný Formulář pro zpracování nabídkové ceny</w:t>
      </w:r>
      <w:r>
        <w:rPr>
          <w:rFonts w:asciiTheme="minorHAnsi" w:hAnsiTheme="minorHAnsi"/>
          <w:b/>
          <w:bCs/>
          <w:spacing w:val="4"/>
          <w:sz w:val="24"/>
        </w:rPr>
        <w:t xml:space="preserve"> – Příloha č. </w:t>
      </w:r>
      <w:r w:rsidR="00CF563F">
        <w:rPr>
          <w:rFonts w:asciiTheme="minorHAnsi" w:hAnsiTheme="minorHAnsi"/>
          <w:b/>
          <w:bCs/>
          <w:spacing w:val="4"/>
          <w:sz w:val="24"/>
        </w:rPr>
        <w:t>7 Zadávací dokumentace</w:t>
      </w:r>
      <w:r w:rsidRPr="0021788B">
        <w:rPr>
          <w:rFonts w:asciiTheme="minorHAnsi" w:hAnsiTheme="minorHAnsi"/>
          <w:spacing w:val="4"/>
          <w:sz w:val="24"/>
        </w:rPr>
        <w:t>. Účastník zadávacího řízení není oprávněn, vedle vyplnění příslušných</w:t>
      </w:r>
      <w:r>
        <w:rPr>
          <w:rFonts w:asciiTheme="minorHAnsi" w:hAnsiTheme="minorHAnsi"/>
          <w:spacing w:val="4"/>
          <w:sz w:val="24"/>
        </w:rPr>
        <w:t xml:space="preserve"> </w:t>
      </w:r>
      <w:r w:rsidRPr="0021788B">
        <w:rPr>
          <w:rFonts w:asciiTheme="minorHAnsi" w:hAnsiTheme="minorHAnsi"/>
          <w:spacing w:val="4"/>
          <w:sz w:val="24"/>
        </w:rPr>
        <w:t>položek, provádět ve formuláři jakékoliv změny (zejména měnit strukturu a členění, měnit názvy,</w:t>
      </w:r>
      <w:r>
        <w:rPr>
          <w:rFonts w:asciiTheme="minorHAnsi" w:hAnsiTheme="minorHAnsi"/>
          <w:spacing w:val="4"/>
          <w:sz w:val="24"/>
        </w:rPr>
        <w:t xml:space="preserve"> </w:t>
      </w:r>
      <w:r w:rsidRPr="0021788B">
        <w:rPr>
          <w:rFonts w:asciiTheme="minorHAnsi" w:hAnsiTheme="minorHAnsi"/>
          <w:spacing w:val="4"/>
          <w:sz w:val="24"/>
        </w:rPr>
        <w:t>popisy, měrné jednotky, počty měrných jednotek či jiné informace uvedené u jednotlivých položek ceny plnění, doplňovat či odstraňovat položky apod.).</w:t>
      </w:r>
    </w:p>
    <w:p w14:paraId="6EA08FF8" w14:textId="77777777" w:rsidR="00132662" w:rsidRDefault="00132662" w:rsidP="00132662">
      <w:pPr>
        <w:pStyle w:val="Odstavecseseznamem"/>
        <w:rPr>
          <w:rFonts w:asciiTheme="minorHAnsi" w:hAnsiTheme="minorHAnsi"/>
          <w:spacing w:val="4"/>
          <w:sz w:val="24"/>
        </w:rPr>
      </w:pPr>
    </w:p>
    <w:p w14:paraId="6EE8A8CC" w14:textId="112E218E" w:rsidR="00132662" w:rsidRPr="00132662" w:rsidRDefault="00132662">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907B71">
        <w:rPr>
          <w:rFonts w:asciiTheme="minorHAnsi" w:hAnsiTheme="minorHAnsi"/>
          <w:b/>
          <w:bCs/>
          <w:spacing w:val="4"/>
          <w:sz w:val="24"/>
        </w:rPr>
        <w:t>Účastník zadávacího řízení předloží nabídku v elektronické podobě prostřednictvím elektronického nástroje. Formulář pro zpracování nabídkové ceny účastník předloží vyplněný ve formátu *.xls nebo *.</w:t>
      </w:r>
      <w:proofErr w:type="spellStart"/>
      <w:r w:rsidRPr="00907B71">
        <w:rPr>
          <w:rFonts w:asciiTheme="minorHAnsi" w:hAnsiTheme="minorHAnsi"/>
          <w:b/>
          <w:bCs/>
          <w:spacing w:val="4"/>
          <w:sz w:val="24"/>
        </w:rPr>
        <w:t>xlsx</w:t>
      </w:r>
      <w:proofErr w:type="spellEnd"/>
      <w:r w:rsidRPr="00907B71">
        <w:rPr>
          <w:rFonts w:asciiTheme="minorHAnsi" w:hAnsiTheme="minorHAnsi"/>
          <w:b/>
          <w:bCs/>
          <w:spacing w:val="4"/>
          <w:sz w:val="24"/>
        </w:rPr>
        <w:t xml:space="preserve">, nikoli jako sken vytištěného dokumentu ve formátu *.pdf apod. </w:t>
      </w:r>
    </w:p>
    <w:p w14:paraId="6E32A668" w14:textId="77777777" w:rsidR="0021788B" w:rsidRDefault="0021788B" w:rsidP="0021788B">
      <w:pPr>
        <w:pStyle w:val="Odstavecseseznamem"/>
        <w:rPr>
          <w:rFonts w:asciiTheme="minorHAnsi" w:hAnsiTheme="minorHAnsi"/>
          <w:b/>
          <w:bCs/>
          <w:spacing w:val="4"/>
          <w:sz w:val="24"/>
        </w:rPr>
      </w:pPr>
    </w:p>
    <w:p w14:paraId="1BE3C067" w14:textId="047D0119" w:rsidR="00693C7C" w:rsidRDefault="002657B4">
      <w:pPr>
        <w:widowControl w:val="0"/>
        <w:numPr>
          <w:ilvl w:val="1"/>
          <w:numId w:val="12"/>
        </w:numPr>
        <w:autoSpaceDE w:val="0"/>
        <w:autoSpaceDN w:val="0"/>
        <w:adjustRightInd w:val="0"/>
        <w:ind w:left="851" w:hanging="851"/>
        <w:rPr>
          <w:rFonts w:asciiTheme="minorHAnsi" w:hAnsiTheme="minorHAnsi"/>
          <w:spacing w:val="4"/>
          <w:sz w:val="24"/>
        </w:rPr>
      </w:pPr>
      <w:r w:rsidRPr="002657B4">
        <w:rPr>
          <w:rFonts w:asciiTheme="minorHAnsi" w:hAnsiTheme="minorHAnsi"/>
          <w:b/>
          <w:bCs/>
          <w:spacing w:val="4"/>
          <w:sz w:val="24"/>
        </w:rPr>
        <w:t>Součástí nabídky musí být čestné prohlášení o neexistenci střetu zájmů dle § 4b</w:t>
      </w:r>
      <w:r w:rsidRPr="002657B4">
        <w:rPr>
          <w:rFonts w:asciiTheme="minorHAnsi" w:hAnsiTheme="minorHAnsi"/>
          <w:spacing w:val="4"/>
          <w:sz w:val="24"/>
        </w:rPr>
        <w:t xml:space="preserve"> zákona č. 159/2006 Sb., o střetu zájmů, ve znění pozdějších předpisů (dále jen „</w:t>
      </w:r>
      <w:r w:rsidRPr="002657B4">
        <w:rPr>
          <w:rFonts w:asciiTheme="minorHAnsi" w:hAnsiTheme="minorHAnsi"/>
          <w:b/>
          <w:bCs/>
          <w:i/>
          <w:iCs/>
          <w:spacing w:val="4"/>
          <w:sz w:val="24"/>
        </w:rPr>
        <w:t>zákon o střetu zájmů</w:t>
      </w:r>
      <w:r w:rsidRPr="002657B4">
        <w:rPr>
          <w:rFonts w:asciiTheme="minorHAnsi" w:hAnsiTheme="minorHAnsi"/>
          <w:spacing w:val="4"/>
          <w:sz w:val="24"/>
        </w:rPr>
        <w:t xml:space="preserve">“). Dle § 4b zákona o střetu zájmů se zadávacích řízení podle </w:t>
      </w:r>
      <w:r w:rsidR="00015CD4">
        <w:rPr>
          <w:rFonts w:asciiTheme="minorHAnsi" w:hAnsiTheme="minorHAnsi"/>
          <w:spacing w:val="4"/>
          <w:sz w:val="24"/>
        </w:rPr>
        <w:t>ZZVZ</w:t>
      </w:r>
      <w:r w:rsidRPr="002657B4">
        <w:rPr>
          <w:rFonts w:asciiTheme="minorHAnsi" w:hAnsiTheme="minorHAnsi"/>
          <w:spacing w:val="4"/>
          <w:sz w:val="24"/>
        </w:rPr>
        <w:t xml:space="preserve"> nesmí účastnit obchodní společnost (jako účastník nebo poddodavatel, prostřednictvím kterého dodavatel prokazuje kvalifikaci), ve které </w:t>
      </w:r>
      <w:r>
        <w:rPr>
          <w:rFonts w:asciiTheme="minorHAnsi" w:hAnsiTheme="minorHAnsi"/>
          <w:spacing w:val="4"/>
          <w:sz w:val="24"/>
        </w:rPr>
        <w:t xml:space="preserve"> </w:t>
      </w:r>
      <w:r w:rsidRPr="002657B4">
        <w:rPr>
          <w:rFonts w:asciiTheme="minorHAnsi" w:hAnsiTheme="minorHAnsi"/>
          <w:spacing w:val="4"/>
          <w:sz w:val="24"/>
        </w:rPr>
        <w:t xml:space="preserve">osoba, podíl představující alespoň 25 % účasti společníka v obchodní společnosti. Zadavatel je povinen takovou obchodní společnost vyloučit ze zadávacího řízení. Čestné prohlášení o neexistenci střetu zájmů dle § 4b zákona o střetu zájmů zadavatel doporučuje zpracovat podle </w:t>
      </w:r>
      <w:r w:rsidR="00693C7C" w:rsidRPr="002657B4">
        <w:rPr>
          <w:rFonts w:asciiTheme="minorHAnsi" w:hAnsiTheme="minorHAnsi"/>
          <w:spacing w:val="4"/>
          <w:sz w:val="24"/>
        </w:rPr>
        <w:t xml:space="preserve">předlohy </w:t>
      </w:r>
      <w:r w:rsidR="00693C7C">
        <w:rPr>
          <w:rFonts w:asciiTheme="minorHAnsi" w:hAnsiTheme="minorHAnsi"/>
          <w:spacing w:val="4"/>
          <w:sz w:val="24"/>
        </w:rPr>
        <w:t>– Příloha</w:t>
      </w:r>
      <w:r w:rsidRPr="002657B4">
        <w:rPr>
          <w:rFonts w:asciiTheme="minorHAnsi" w:hAnsiTheme="minorHAnsi"/>
          <w:spacing w:val="4"/>
          <w:sz w:val="24"/>
        </w:rPr>
        <w:t xml:space="preserve"> č. </w:t>
      </w:r>
      <w:r w:rsidR="00693C7C">
        <w:rPr>
          <w:rFonts w:asciiTheme="minorHAnsi" w:hAnsiTheme="minorHAnsi"/>
          <w:spacing w:val="4"/>
          <w:sz w:val="24"/>
        </w:rPr>
        <w:t>4</w:t>
      </w:r>
      <w:r w:rsidRPr="002657B4">
        <w:rPr>
          <w:rFonts w:asciiTheme="minorHAnsi" w:hAnsiTheme="minorHAnsi"/>
          <w:spacing w:val="4"/>
          <w:sz w:val="24"/>
        </w:rPr>
        <w:t xml:space="preserve"> </w:t>
      </w:r>
      <w:r w:rsidR="00693C7C">
        <w:rPr>
          <w:rFonts w:asciiTheme="minorHAnsi" w:hAnsiTheme="minorHAnsi"/>
          <w:spacing w:val="4"/>
          <w:sz w:val="24"/>
        </w:rPr>
        <w:t xml:space="preserve">Zadávací </w:t>
      </w:r>
      <w:r w:rsidR="0021788B">
        <w:rPr>
          <w:rFonts w:asciiTheme="minorHAnsi" w:hAnsiTheme="minorHAnsi"/>
          <w:spacing w:val="4"/>
          <w:sz w:val="24"/>
        </w:rPr>
        <w:t>dokumentace – Předloha</w:t>
      </w:r>
      <w:r w:rsidR="0021788B" w:rsidRPr="009C30CB">
        <w:rPr>
          <w:rFonts w:asciiTheme="minorHAnsi" w:hAnsiTheme="minorHAnsi" w:cs="Arial"/>
          <w:bCs/>
          <w:sz w:val="24"/>
        </w:rPr>
        <w:t xml:space="preserve"> čestného prohlášení o neexistenci střetu zájmů a splnění podmínek Nařízení Rady (EU) 2022/576</w:t>
      </w:r>
      <w:r w:rsidRPr="002657B4">
        <w:rPr>
          <w:rFonts w:asciiTheme="minorHAnsi" w:hAnsiTheme="minorHAnsi"/>
          <w:spacing w:val="4"/>
          <w:sz w:val="24"/>
        </w:rPr>
        <w:t xml:space="preserve">. </w:t>
      </w:r>
    </w:p>
    <w:p w14:paraId="0B58F4E1" w14:textId="77777777" w:rsidR="00693C7C" w:rsidRDefault="00693C7C" w:rsidP="00693C7C">
      <w:pPr>
        <w:pStyle w:val="Odstavecseseznamem"/>
        <w:rPr>
          <w:rFonts w:ascii="Calibri" w:eastAsiaTheme="minorHAnsi" w:hAnsi="Calibri" w:cs="Calibri"/>
          <w:color w:val="000000"/>
          <w:sz w:val="22"/>
          <w:szCs w:val="22"/>
          <w:lang w:eastAsia="en-US"/>
        </w:rPr>
      </w:pPr>
    </w:p>
    <w:p w14:paraId="3ED6BE55" w14:textId="6E0711CF" w:rsidR="00693C7C" w:rsidRPr="00132662" w:rsidRDefault="00693C7C">
      <w:pPr>
        <w:widowControl w:val="0"/>
        <w:numPr>
          <w:ilvl w:val="1"/>
          <w:numId w:val="12"/>
        </w:numPr>
        <w:autoSpaceDE w:val="0"/>
        <w:autoSpaceDN w:val="0"/>
        <w:adjustRightInd w:val="0"/>
        <w:ind w:left="851" w:hanging="851"/>
        <w:rPr>
          <w:rFonts w:asciiTheme="minorHAnsi" w:hAnsiTheme="minorHAnsi"/>
          <w:spacing w:val="4"/>
          <w:sz w:val="24"/>
        </w:rPr>
      </w:pPr>
      <w:r w:rsidRPr="00693C7C">
        <w:rPr>
          <w:rFonts w:asciiTheme="minorHAnsi" w:hAnsiTheme="minorHAnsi"/>
          <w:spacing w:val="4"/>
          <w:sz w:val="24"/>
        </w:rPr>
        <w:t xml:space="preserve">Dle Nařízení Rady (EU) 2022/576 ze dne 8. dubna 2022, kterým se mění nařízení (EU) č. 833/2014 o omezujících opatřeních vzhledem k činnostem Ruska destabilizujícím situaci na Ukrajině, je zakázáno zadat nebo dále plnit veřejné zakázky </w:t>
      </w:r>
    </w:p>
    <w:p w14:paraId="321DF240" w14:textId="79A321D7" w:rsidR="00693C7C" w:rsidRPr="00693C7C" w:rsidRDefault="00693C7C" w:rsidP="001B42F1">
      <w:pPr>
        <w:pStyle w:val="Odstavecseseznamem"/>
        <w:numPr>
          <w:ilvl w:val="0"/>
          <w:numId w:val="35"/>
        </w:numPr>
        <w:autoSpaceDE w:val="0"/>
        <w:autoSpaceDN w:val="0"/>
        <w:adjustRightInd w:val="0"/>
        <w:spacing w:after="138"/>
        <w:ind w:left="1134" w:hanging="283"/>
        <w:jc w:val="left"/>
        <w:rPr>
          <w:rFonts w:asciiTheme="minorHAnsi" w:hAnsiTheme="minorHAnsi"/>
          <w:spacing w:val="4"/>
          <w:sz w:val="24"/>
        </w:rPr>
      </w:pPr>
      <w:r w:rsidRPr="00693C7C">
        <w:rPr>
          <w:rFonts w:asciiTheme="minorHAnsi" w:hAnsiTheme="minorHAnsi"/>
          <w:spacing w:val="4"/>
          <w:sz w:val="24"/>
        </w:rPr>
        <w:t xml:space="preserve">kýmkoliv ruským státním příslušníkům, fyzickým či právnickým osobám, subjektům či orgánům se sídlem v Rusku, </w:t>
      </w:r>
    </w:p>
    <w:p w14:paraId="3D23DEB0" w14:textId="77777777" w:rsidR="00693C7C" w:rsidRDefault="00693C7C" w:rsidP="001B42F1">
      <w:pPr>
        <w:pStyle w:val="Odstavecseseznamem"/>
        <w:numPr>
          <w:ilvl w:val="0"/>
          <w:numId w:val="35"/>
        </w:numPr>
        <w:autoSpaceDE w:val="0"/>
        <w:autoSpaceDN w:val="0"/>
        <w:adjustRightInd w:val="0"/>
        <w:spacing w:after="138"/>
        <w:ind w:left="1134" w:hanging="283"/>
        <w:jc w:val="left"/>
        <w:rPr>
          <w:rFonts w:asciiTheme="minorHAnsi" w:hAnsiTheme="minorHAnsi"/>
          <w:spacing w:val="4"/>
          <w:sz w:val="24"/>
        </w:rPr>
      </w:pPr>
      <w:r w:rsidRPr="00693C7C">
        <w:rPr>
          <w:rFonts w:asciiTheme="minorHAnsi" w:hAnsiTheme="minorHAnsi"/>
          <w:spacing w:val="4"/>
          <w:sz w:val="24"/>
        </w:rPr>
        <w:t xml:space="preserve">právnickým osobám, subjektům nebo orgánům, které jsou z více než 50 % přímo či nepřímo vlastněny některým ze subjektů uvedených v písmeni a), nebo </w:t>
      </w:r>
    </w:p>
    <w:p w14:paraId="205F23DC" w14:textId="12B12E4A" w:rsidR="006F1975" w:rsidRDefault="00693C7C" w:rsidP="001B42F1">
      <w:pPr>
        <w:pStyle w:val="Odstavecseseznamem"/>
        <w:numPr>
          <w:ilvl w:val="0"/>
          <w:numId w:val="35"/>
        </w:numPr>
        <w:autoSpaceDE w:val="0"/>
        <w:autoSpaceDN w:val="0"/>
        <w:adjustRightInd w:val="0"/>
        <w:spacing w:after="138"/>
        <w:ind w:left="1134" w:hanging="283"/>
        <w:jc w:val="left"/>
        <w:rPr>
          <w:rFonts w:asciiTheme="minorHAnsi" w:hAnsiTheme="minorHAnsi"/>
          <w:spacing w:val="4"/>
          <w:sz w:val="24"/>
        </w:rPr>
      </w:pPr>
      <w:r w:rsidRPr="00693C7C">
        <w:rPr>
          <w:rFonts w:asciiTheme="minorHAnsi" w:hAnsiTheme="minorHAnsi"/>
          <w:spacing w:val="4"/>
          <w:sz w:val="24"/>
        </w:rPr>
        <w:t xml:space="preserve">fyzickým nebo právnickým osobám, subjektům nebo orgánům jednajícím jménem nebo na pokyn některého ze subjektů uvedených v písmenech a) nebo b). </w:t>
      </w:r>
    </w:p>
    <w:p w14:paraId="4C717131" w14:textId="407B6288" w:rsidR="00693C7C" w:rsidRDefault="00693C7C" w:rsidP="00693C7C">
      <w:pPr>
        <w:autoSpaceDE w:val="0"/>
        <w:autoSpaceDN w:val="0"/>
        <w:adjustRightInd w:val="0"/>
        <w:spacing w:after="138"/>
        <w:ind w:left="851"/>
        <w:rPr>
          <w:rFonts w:asciiTheme="minorHAnsi" w:hAnsiTheme="minorHAnsi"/>
          <w:spacing w:val="4"/>
          <w:sz w:val="24"/>
        </w:rPr>
      </w:pPr>
      <w:r w:rsidRPr="00693C7C">
        <w:rPr>
          <w:rFonts w:asciiTheme="minorHAnsi" w:hAnsiTheme="minorHAnsi"/>
          <w:spacing w:val="4"/>
          <w:sz w:val="24"/>
        </w:rPr>
        <w:t>Totéž platí pro všechny poddodavatele, dodavatele nebo subjekty, kteří se podílejí na plnění veřejné zakázky více než 10 % hodnoty této zakázky, kterými účastník prokazuje kvalifikaci, či s nimi podává společnou nabídku.</w:t>
      </w:r>
    </w:p>
    <w:p w14:paraId="6B9B29A2" w14:textId="749D4468" w:rsidR="00693C7C" w:rsidRDefault="00693C7C" w:rsidP="00693C7C">
      <w:pPr>
        <w:widowControl w:val="0"/>
        <w:autoSpaceDE w:val="0"/>
        <w:autoSpaceDN w:val="0"/>
        <w:adjustRightInd w:val="0"/>
        <w:ind w:left="851"/>
        <w:rPr>
          <w:rFonts w:asciiTheme="minorHAnsi" w:hAnsiTheme="minorHAnsi"/>
          <w:spacing w:val="4"/>
          <w:sz w:val="24"/>
        </w:rPr>
      </w:pPr>
      <w:r w:rsidRPr="00693C7C">
        <w:rPr>
          <w:rFonts w:asciiTheme="minorHAnsi" w:hAnsiTheme="minorHAnsi"/>
          <w:b/>
          <w:bCs/>
          <w:spacing w:val="4"/>
          <w:sz w:val="24"/>
        </w:rPr>
        <w:t xml:space="preserve">Součástí nabídky bude čestné prohlášení účastníka </w:t>
      </w:r>
      <w:r>
        <w:rPr>
          <w:rFonts w:asciiTheme="minorHAnsi" w:hAnsiTheme="minorHAnsi"/>
          <w:b/>
          <w:bCs/>
          <w:spacing w:val="4"/>
          <w:sz w:val="24"/>
        </w:rPr>
        <w:t xml:space="preserve">o splnění podmínek </w:t>
      </w:r>
      <w:r w:rsidRPr="00693C7C">
        <w:rPr>
          <w:rFonts w:asciiTheme="minorHAnsi" w:hAnsiTheme="minorHAnsi" w:cstheme="minorHAnsi"/>
          <w:b/>
          <w:bCs/>
          <w:sz w:val="24"/>
        </w:rPr>
        <w:t>Nařízení Rady (EU) 2022/576</w:t>
      </w:r>
      <w:r>
        <w:rPr>
          <w:rFonts w:asciiTheme="minorHAnsi" w:hAnsiTheme="minorHAnsi" w:cstheme="minorHAnsi"/>
          <w:b/>
          <w:bCs/>
          <w:sz w:val="24"/>
        </w:rPr>
        <w:t xml:space="preserve">. </w:t>
      </w:r>
      <w:r w:rsidRPr="002657B4">
        <w:rPr>
          <w:rFonts w:asciiTheme="minorHAnsi" w:hAnsiTheme="minorHAnsi"/>
          <w:spacing w:val="4"/>
          <w:sz w:val="24"/>
        </w:rPr>
        <w:t xml:space="preserve">Čestné prohlášení zadavatel doporučuje zpracovat podle předlohy </w:t>
      </w:r>
      <w:r>
        <w:rPr>
          <w:rFonts w:asciiTheme="minorHAnsi" w:hAnsiTheme="minorHAnsi"/>
          <w:spacing w:val="4"/>
          <w:sz w:val="24"/>
        </w:rPr>
        <w:t>– Příloha</w:t>
      </w:r>
      <w:r w:rsidRPr="002657B4">
        <w:rPr>
          <w:rFonts w:asciiTheme="minorHAnsi" w:hAnsiTheme="minorHAnsi"/>
          <w:spacing w:val="4"/>
          <w:sz w:val="24"/>
        </w:rPr>
        <w:t xml:space="preserve"> č. </w:t>
      </w:r>
      <w:r>
        <w:rPr>
          <w:rFonts w:asciiTheme="minorHAnsi" w:hAnsiTheme="minorHAnsi"/>
          <w:spacing w:val="4"/>
          <w:sz w:val="24"/>
        </w:rPr>
        <w:t>4</w:t>
      </w:r>
      <w:r w:rsidRPr="002657B4">
        <w:rPr>
          <w:rFonts w:asciiTheme="minorHAnsi" w:hAnsiTheme="minorHAnsi"/>
          <w:spacing w:val="4"/>
          <w:sz w:val="24"/>
        </w:rPr>
        <w:t xml:space="preserve"> </w:t>
      </w:r>
      <w:r>
        <w:rPr>
          <w:rFonts w:asciiTheme="minorHAnsi" w:hAnsiTheme="minorHAnsi"/>
          <w:spacing w:val="4"/>
          <w:sz w:val="24"/>
        </w:rPr>
        <w:t xml:space="preserve">Zadávací </w:t>
      </w:r>
      <w:r w:rsidR="0021788B">
        <w:rPr>
          <w:rFonts w:asciiTheme="minorHAnsi" w:hAnsiTheme="minorHAnsi"/>
          <w:spacing w:val="4"/>
          <w:sz w:val="24"/>
        </w:rPr>
        <w:t>dokumentace – Předloha</w:t>
      </w:r>
      <w:r w:rsidR="0021788B" w:rsidRPr="009C30CB">
        <w:rPr>
          <w:rFonts w:asciiTheme="minorHAnsi" w:hAnsiTheme="minorHAnsi" w:cs="Arial"/>
          <w:bCs/>
          <w:sz w:val="24"/>
        </w:rPr>
        <w:t xml:space="preserve"> čestného prohlášení o neexistenci střetu zájmů a splnění podmínek Nařízení Rady (EU) 2022/576</w:t>
      </w:r>
      <w:r w:rsidRPr="002657B4">
        <w:rPr>
          <w:rFonts w:asciiTheme="minorHAnsi" w:hAnsiTheme="minorHAnsi"/>
          <w:spacing w:val="4"/>
          <w:sz w:val="24"/>
        </w:rPr>
        <w:t xml:space="preserve">. </w:t>
      </w:r>
    </w:p>
    <w:p w14:paraId="22D451E7" w14:textId="77777777" w:rsidR="00693C7C" w:rsidRPr="00693C7C" w:rsidRDefault="00693C7C" w:rsidP="00132662">
      <w:pPr>
        <w:widowControl w:val="0"/>
        <w:autoSpaceDE w:val="0"/>
        <w:autoSpaceDN w:val="0"/>
        <w:adjustRightInd w:val="0"/>
        <w:ind w:left="0"/>
        <w:rPr>
          <w:rFonts w:asciiTheme="minorHAnsi" w:hAnsiTheme="minorHAnsi" w:cstheme="minorHAnsi"/>
          <w:bCs/>
          <w:spacing w:val="4"/>
          <w:sz w:val="24"/>
        </w:rPr>
      </w:pPr>
    </w:p>
    <w:p w14:paraId="79C2310D" w14:textId="4483D9C5" w:rsidR="00693C7C" w:rsidRDefault="00693C7C">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693C7C">
        <w:rPr>
          <w:rFonts w:asciiTheme="minorHAnsi" w:hAnsiTheme="minorHAnsi"/>
          <w:spacing w:val="4"/>
          <w:sz w:val="24"/>
        </w:rPr>
        <w:t>Součástí</w:t>
      </w:r>
      <w:r w:rsidRPr="00693C7C">
        <w:rPr>
          <w:rFonts w:asciiTheme="minorHAnsi" w:hAnsiTheme="minorHAnsi" w:cstheme="minorHAnsi"/>
          <w:b/>
          <w:bCs/>
          <w:spacing w:val="4"/>
          <w:sz w:val="24"/>
        </w:rPr>
        <w:t xml:space="preserve"> nabídky musí být seznam poddodavatelů</w:t>
      </w:r>
      <w:r w:rsidRPr="00693C7C">
        <w:rPr>
          <w:rFonts w:asciiTheme="minorHAnsi" w:hAnsiTheme="minorHAnsi" w:cstheme="minorHAnsi"/>
          <w:bCs/>
          <w:spacing w:val="4"/>
          <w:sz w:val="24"/>
        </w:rPr>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693C7C">
        <w:rPr>
          <w:rFonts w:asciiTheme="minorHAnsi" w:hAnsiTheme="minorHAnsi" w:cstheme="minorHAnsi"/>
          <w:b/>
          <w:bCs/>
          <w:spacing w:val="4"/>
          <w:sz w:val="24"/>
        </w:rPr>
        <w:t xml:space="preserve">nebo čestné prohlášení o tom, že účastníku zadávacího řízení nejsou známi poddodavatelé, jež se budou podílet na plnění veřejné zakázky </w:t>
      </w:r>
      <w:r w:rsidRPr="00693C7C">
        <w:rPr>
          <w:rFonts w:asciiTheme="minorHAnsi" w:hAnsiTheme="minorHAnsi" w:cstheme="minorHAnsi"/>
          <w:bCs/>
          <w:spacing w:val="4"/>
          <w:sz w:val="24"/>
        </w:rPr>
        <w:t>(dále jen „</w:t>
      </w:r>
      <w:r w:rsidRPr="00693C7C">
        <w:rPr>
          <w:rFonts w:asciiTheme="minorHAnsi" w:hAnsiTheme="minorHAnsi" w:cstheme="minorHAnsi"/>
          <w:b/>
          <w:bCs/>
          <w:i/>
          <w:iCs/>
          <w:spacing w:val="4"/>
          <w:sz w:val="24"/>
        </w:rPr>
        <w:t>seznam poddodavatelů</w:t>
      </w:r>
      <w:r w:rsidRPr="00693C7C">
        <w:rPr>
          <w:rFonts w:asciiTheme="minorHAnsi" w:hAnsiTheme="minorHAnsi" w:cstheme="minorHAnsi"/>
          <w:bCs/>
          <w:spacing w:val="4"/>
          <w:sz w:val="24"/>
        </w:rPr>
        <w:t xml:space="preserve">“). Seznam poddodavatelů zadavatel doporučuje zpracovat podle </w:t>
      </w:r>
      <w:r w:rsidR="005B7492" w:rsidRPr="005B7492">
        <w:rPr>
          <w:rFonts w:asciiTheme="minorHAnsi" w:hAnsiTheme="minorHAnsi" w:cstheme="minorHAnsi"/>
          <w:bCs/>
          <w:spacing w:val="4"/>
          <w:sz w:val="24"/>
        </w:rPr>
        <w:t>předlohy – Příloha</w:t>
      </w:r>
      <w:r w:rsidRPr="00693C7C">
        <w:rPr>
          <w:rFonts w:asciiTheme="minorHAnsi" w:hAnsiTheme="minorHAnsi" w:cstheme="minorHAnsi"/>
          <w:bCs/>
          <w:spacing w:val="4"/>
          <w:sz w:val="24"/>
        </w:rPr>
        <w:t xml:space="preserve"> č. 6</w:t>
      </w:r>
      <w:r w:rsidR="005B7492">
        <w:rPr>
          <w:rFonts w:asciiTheme="minorHAnsi" w:hAnsiTheme="minorHAnsi" w:cstheme="minorHAnsi"/>
          <w:bCs/>
          <w:spacing w:val="4"/>
          <w:sz w:val="24"/>
        </w:rPr>
        <w:t xml:space="preserve"> Zadávací </w:t>
      </w:r>
      <w:r w:rsidR="0021788B">
        <w:rPr>
          <w:rFonts w:asciiTheme="minorHAnsi" w:hAnsiTheme="minorHAnsi" w:cstheme="minorHAnsi"/>
          <w:bCs/>
          <w:spacing w:val="4"/>
          <w:sz w:val="24"/>
        </w:rPr>
        <w:t>dokumentace – Předloha seznamu poddodavatelů</w:t>
      </w:r>
      <w:r w:rsidR="005B7492">
        <w:rPr>
          <w:rFonts w:asciiTheme="minorHAnsi" w:hAnsiTheme="minorHAnsi" w:cstheme="minorHAnsi"/>
          <w:bCs/>
          <w:spacing w:val="4"/>
          <w:sz w:val="24"/>
        </w:rPr>
        <w:t>.</w:t>
      </w:r>
    </w:p>
    <w:p w14:paraId="7222CAA4" w14:textId="77777777" w:rsidR="005B7492" w:rsidRDefault="005B7492" w:rsidP="005B7492">
      <w:pPr>
        <w:widowControl w:val="0"/>
        <w:autoSpaceDE w:val="0"/>
        <w:autoSpaceDN w:val="0"/>
        <w:adjustRightInd w:val="0"/>
        <w:ind w:left="851"/>
        <w:rPr>
          <w:rFonts w:asciiTheme="minorHAnsi" w:hAnsiTheme="minorHAnsi" w:cstheme="minorHAnsi"/>
          <w:bCs/>
          <w:spacing w:val="4"/>
          <w:sz w:val="24"/>
        </w:rPr>
      </w:pPr>
    </w:p>
    <w:p w14:paraId="254AD454" w14:textId="1CA17996" w:rsidR="00907B71" w:rsidRDefault="006F1975">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6F1975">
        <w:rPr>
          <w:rFonts w:asciiTheme="minorHAnsi" w:hAnsiTheme="minorHAnsi" w:cstheme="minorHAnsi"/>
          <w:bCs/>
          <w:spacing w:val="4"/>
          <w:sz w:val="24"/>
        </w:rPr>
        <w:t xml:space="preserve">Nabídky mohou být podány pouze v českém jazyce. </w:t>
      </w:r>
    </w:p>
    <w:p w14:paraId="42C05855" w14:textId="77777777" w:rsidR="00907B71" w:rsidRDefault="00907B71" w:rsidP="004019A1">
      <w:pPr>
        <w:pStyle w:val="Odstavecseseznamem"/>
        <w:ind w:left="851" w:hanging="851"/>
        <w:rPr>
          <w:rFonts w:asciiTheme="minorHAnsi" w:hAnsiTheme="minorHAnsi" w:cstheme="minorHAnsi"/>
          <w:bCs/>
          <w:spacing w:val="4"/>
          <w:sz w:val="24"/>
        </w:rPr>
      </w:pPr>
    </w:p>
    <w:p w14:paraId="643C68D8" w14:textId="3B3F5020" w:rsidR="00907B71" w:rsidRDefault="006F1975">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907B71">
        <w:rPr>
          <w:rFonts w:asciiTheme="minorHAnsi" w:hAnsiTheme="minorHAnsi" w:cstheme="minorHAnsi"/>
          <w:bCs/>
          <w:spacing w:val="4"/>
          <w:sz w:val="24"/>
        </w:rPr>
        <w:t xml:space="preserve">Dodavatel může podat v zadávacím řízení jen jednu nabídku. </w:t>
      </w:r>
    </w:p>
    <w:p w14:paraId="6D1FD7A3" w14:textId="77777777" w:rsidR="00693C7C" w:rsidRPr="00EF5B60" w:rsidRDefault="00693C7C" w:rsidP="00693C7C">
      <w:pPr>
        <w:widowControl w:val="0"/>
        <w:autoSpaceDE w:val="0"/>
        <w:autoSpaceDN w:val="0"/>
        <w:adjustRightInd w:val="0"/>
        <w:ind w:left="0"/>
        <w:rPr>
          <w:rFonts w:asciiTheme="minorHAnsi" w:hAnsiTheme="minorHAnsi" w:cstheme="minorHAnsi"/>
          <w:bCs/>
          <w:spacing w:val="4"/>
          <w:sz w:val="24"/>
        </w:rPr>
      </w:pPr>
    </w:p>
    <w:p w14:paraId="5A4452C0" w14:textId="77777777" w:rsidR="00907B71" w:rsidRDefault="006F1975">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907B71">
        <w:rPr>
          <w:rFonts w:asciiTheme="minorHAnsi" w:hAnsiTheme="minorHAnsi" w:cstheme="minorHAnsi"/>
          <w:bCs/>
          <w:spacing w:val="4"/>
          <w:sz w:val="24"/>
        </w:rPr>
        <w:t xml:space="preserve">Dodavatel, který podal nabídku v zadávacím řízení, nesmí být současně osobou, jejímž prostřednictvím jiný dodavatel v tomtéž zadávacím řízení prokazuje kvalifikaci. </w:t>
      </w:r>
    </w:p>
    <w:p w14:paraId="0A277728" w14:textId="77777777" w:rsidR="00907B71" w:rsidRDefault="00907B71" w:rsidP="004019A1">
      <w:pPr>
        <w:pStyle w:val="Odstavecseseznamem"/>
        <w:ind w:left="851" w:hanging="851"/>
        <w:rPr>
          <w:rFonts w:asciiTheme="minorHAnsi" w:hAnsiTheme="minorHAnsi"/>
          <w:spacing w:val="4"/>
          <w:sz w:val="24"/>
        </w:rPr>
      </w:pPr>
    </w:p>
    <w:p w14:paraId="3FEAE9AB" w14:textId="77777777" w:rsidR="00907B71" w:rsidRDefault="00F52B96">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907B71">
        <w:rPr>
          <w:rFonts w:asciiTheme="minorHAnsi" w:hAnsiTheme="minorHAnsi"/>
          <w:spacing w:val="4"/>
          <w:sz w:val="24"/>
        </w:rPr>
        <w:t>Pokud nebude nabídka zadavateli doručena ve lhůtě nebo způsobem stanoveným v zadávací dokumentaci, nepovažuje se za podanou a v průběhu zadávacího řízení se k ní nepřihlíží.</w:t>
      </w:r>
    </w:p>
    <w:p w14:paraId="372E5B2D" w14:textId="77777777" w:rsidR="00907B71" w:rsidRPr="00132662" w:rsidRDefault="00907B71" w:rsidP="00132662">
      <w:pPr>
        <w:ind w:left="0"/>
        <w:rPr>
          <w:rFonts w:asciiTheme="minorHAnsi" w:hAnsiTheme="minorHAnsi" w:cstheme="minorHAnsi"/>
          <w:b/>
          <w:spacing w:val="4"/>
          <w:sz w:val="24"/>
        </w:rPr>
      </w:pPr>
    </w:p>
    <w:p w14:paraId="30EE5E2C" w14:textId="4074F043" w:rsidR="002657B4" w:rsidRPr="005B7492" w:rsidRDefault="002657B4">
      <w:pPr>
        <w:widowControl w:val="0"/>
        <w:numPr>
          <w:ilvl w:val="1"/>
          <w:numId w:val="12"/>
        </w:numPr>
        <w:autoSpaceDE w:val="0"/>
        <w:autoSpaceDN w:val="0"/>
        <w:adjustRightInd w:val="0"/>
        <w:ind w:left="851" w:hanging="851"/>
        <w:rPr>
          <w:rFonts w:asciiTheme="minorHAnsi" w:hAnsiTheme="minorHAnsi" w:cstheme="minorHAnsi"/>
          <w:bCs/>
          <w:spacing w:val="4"/>
          <w:sz w:val="24"/>
        </w:rPr>
      </w:pPr>
      <w:r w:rsidRPr="005B7492">
        <w:rPr>
          <w:rFonts w:asciiTheme="minorHAnsi" w:hAnsiTheme="minorHAnsi" w:cstheme="minorHAnsi"/>
          <w:b/>
          <w:spacing w:val="4"/>
          <w:sz w:val="24"/>
        </w:rPr>
        <w:t>Dodavatel podá nabídku s</w:t>
      </w:r>
      <w:r w:rsidR="00C0717D">
        <w:rPr>
          <w:rFonts w:asciiTheme="minorHAnsi" w:hAnsiTheme="minorHAnsi" w:cstheme="minorHAnsi"/>
          <w:b/>
          <w:spacing w:val="4"/>
          <w:sz w:val="24"/>
        </w:rPr>
        <w:t> </w:t>
      </w:r>
      <w:r w:rsidRPr="005B7492">
        <w:rPr>
          <w:rFonts w:asciiTheme="minorHAnsi" w:hAnsiTheme="minorHAnsi" w:cstheme="minorHAnsi"/>
          <w:b/>
          <w:spacing w:val="4"/>
          <w:sz w:val="24"/>
        </w:rPr>
        <w:t>tímto</w:t>
      </w:r>
      <w:r w:rsidR="00C0717D">
        <w:rPr>
          <w:rFonts w:asciiTheme="minorHAnsi" w:hAnsiTheme="minorHAnsi" w:cstheme="minorHAnsi"/>
          <w:b/>
          <w:spacing w:val="4"/>
          <w:sz w:val="24"/>
        </w:rPr>
        <w:t xml:space="preserve"> doporučeným</w:t>
      </w:r>
      <w:r w:rsidRPr="005B7492">
        <w:rPr>
          <w:rFonts w:asciiTheme="minorHAnsi" w:hAnsiTheme="minorHAnsi" w:cstheme="minorHAnsi"/>
          <w:b/>
          <w:spacing w:val="4"/>
          <w:sz w:val="24"/>
        </w:rPr>
        <w:t xml:space="preserve"> obsahem a členěním:</w:t>
      </w:r>
    </w:p>
    <w:p w14:paraId="08FF5611" w14:textId="37695733" w:rsidR="00907B71" w:rsidRPr="005B7492" w:rsidRDefault="002657B4">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b/>
          <w:sz w:val="24"/>
        </w:rPr>
      </w:pPr>
      <w:r w:rsidRPr="005B7492">
        <w:rPr>
          <w:rFonts w:asciiTheme="minorHAnsi" w:hAnsiTheme="minorHAnsi" w:cstheme="minorHAnsi"/>
          <w:b/>
          <w:sz w:val="24"/>
        </w:rPr>
        <w:t>krycí list nabídky</w:t>
      </w:r>
    </w:p>
    <w:p w14:paraId="63E8AC86" w14:textId="0B4F67F0" w:rsidR="00907B71" w:rsidRPr="005B7492" w:rsidRDefault="002657B4">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sz w:val="24"/>
        </w:rPr>
      </w:pPr>
      <w:r w:rsidRPr="005B7492">
        <w:rPr>
          <w:rFonts w:asciiTheme="minorHAnsi" w:hAnsiTheme="minorHAnsi" w:cstheme="minorHAnsi"/>
          <w:b/>
          <w:sz w:val="24"/>
        </w:rPr>
        <w:t>nabídka dle formuláře</w:t>
      </w:r>
      <w:r w:rsidRPr="005B7492">
        <w:rPr>
          <w:rFonts w:asciiTheme="minorHAnsi" w:hAnsiTheme="minorHAnsi" w:cstheme="minorHAnsi"/>
          <w:sz w:val="24"/>
        </w:rPr>
        <w:t xml:space="preserve"> </w:t>
      </w:r>
    </w:p>
    <w:p w14:paraId="01D3160E" w14:textId="1027D8C6" w:rsidR="00907B71" w:rsidRPr="005B7492" w:rsidRDefault="002657B4">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sz w:val="24"/>
        </w:rPr>
      </w:pPr>
      <w:r w:rsidRPr="005B7492">
        <w:rPr>
          <w:rFonts w:asciiTheme="minorHAnsi" w:hAnsiTheme="minorHAnsi" w:cstheme="minorHAnsi"/>
          <w:b/>
          <w:sz w:val="24"/>
        </w:rPr>
        <w:t>doklad o složení jistoty</w:t>
      </w:r>
    </w:p>
    <w:p w14:paraId="13F50AF1" w14:textId="77777777" w:rsidR="00907B71" w:rsidRPr="005B7492" w:rsidRDefault="002657B4">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sz w:val="24"/>
        </w:rPr>
      </w:pPr>
      <w:r w:rsidRPr="005B7492">
        <w:rPr>
          <w:rFonts w:asciiTheme="minorHAnsi" w:hAnsiTheme="minorHAnsi" w:cstheme="minorHAnsi"/>
          <w:b/>
          <w:sz w:val="24"/>
        </w:rPr>
        <w:t>dokumentace vyžadovaná pro splnění kvalifikačních předpokladů</w:t>
      </w:r>
      <w:r w:rsidRPr="005B7492">
        <w:rPr>
          <w:rFonts w:asciiTheme="minorHAnsi" w:hAnsiTheme="minorHAnsi" w:cstheme="minorHAnsi"/>
          <w:sz w:val="24"/>
        </w:rPr>
        <w:t xml:space="preserve"> a jiných zadávacích podmínek (včetně příslušných formulářů a dokladů);</w:t>
      </w:r>
    </w:p>
    <w:p w14:paraId="203BCA05" w14:textId="77777777" w:rsidR="00693C7C" w:rsidRPr="005B7492" w:rsidRDefault="002657B4">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sz w:val="24"/>
        </w:rPr>
      </w:pPr>
      <w:r w:rsidRPr="005B7492">
        <w:rPr>
          <w:rFonts w:asciiTheme="minorHAnsi" w:hAnsiTheme="minorHAnsi" w:cstheme="minorHAnsi"/>
          <w:b/>
          <w:sz w:val="24"/>
        </w:rPr>
        <w:t>prohlášení o akceptaci návrhu smlouvy</w:t>
      </w:r>
      <w:r w:rsidR="00907B71" w:rsidRPr="005B7492">
        <w:rPr>
          <w:rFonts w:asciiTheme="minorHAnsi" w:hAnsiTheme="minorHAnsi" w:cstheme="minorHAnsi"/>
          <w:b/>
          <w:sz w:val="24"/>
        </w:rPr>
        <w:t xml:space="preserve"> </w:t>
      </w:r>
    </w:p>
    <w:p w14:paraId="34D468A0" w14:textId="4F80EE1E" w:rsidR="002657B4" w:rsidRPr="005B7492" w:rsidRDefault="00693C7C">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sz w:val="24"/>
        </w:rPr>
      </w:pPr>
      <w:r w:rsidRPr="005B7492">
        <w:rPr>
          <w:rFonts w:asciiTheme="minorHAnsi" w:hAnsiTheme="minorHAnsi" w:cstheme="minorHAnsi"/>
          <w:b/>
          <w:bCs/>
          <w:sz w:val="24"/>
        </w:rPr>
        <w:t>čestné prohlášení o neexistenci střetu zájmů a splnění podmínek Nařízení Rady (EU) 2022/576</w:t>
      </w:r>
    </w:p>
    <w:p w14:paraId="7C67512F" w14:textId="0B2EA053" w:rsidR="00907B71" w:rsidRPr="005B7492" w:rsidRDefault="00907B71">
      <w:pPr>
        <w:pStyle w:val="Odstavecseseznamem"/>
        <w:widowControl w:val="0"/>
        <w:numPr>
          <w:ilvl w:val="0"/>
          <w:numId w:val="31"/>
        </w:numPr>
        <w:autoSpaceDE w:val="0"/>
        <w:autoSpaceDN w:val="0"/>
        <w:adjustRightInd w:val="0"/>
        <w:spacing w:after="120"/>
        <w:ind w:left="1276" w:hanging="425"/>
        <w:rPr>
          <w:rFonts w:asciiTheme="minorHAnsi" w:hAnsiTheme="minorHAnsi" w:cstheme="minorHAnsi"/>
          <w:b/>
          <w:bCs/>
          <w:sz w:val="24"/>
        </w:rPr>
      </w:pPr>
      <w:r w:rsidRPr="005B7492">
        <w:rPr>
          <w:rFonts w:asciiTheme="minorHAnsi" w:hAnsiTheme="minorHAnsi" w:cstheme="minorHAnsi"/>
          <w:b/>
          <w:bCs/>
          <w:sz w:val="24"/>
        </w:rPr>
        <w:t>seznam poddodavatelů</w:t>
      </w:r>
    </w:p>
    <w:p w14:paraId="7BDA1C2A" w14:textId="77777777" w:rsidR="001B42F1" w:rsidRPr="00BC3A97" w:rsidRDefault="001B42F1" w:rsidP="004C3EE7">
      <w:pPr>
        <w:widowControl w:val="0"/>
        <w:autoSpaceDE w:val="0"/>
        <w:autoSpaceDN w:val="0"/>
        <w:adjustRightInd w:val="0"/>
        <w:ind w:left="0"/>
        <w:rPr>
          <w:rFonts w:asciiTheme="minorHAnsi" w:hAnsiTheme="minorHAnsi"/>
          <w:spacing w:val="4"/>
          <w:sz w:val="24"/>
        </w:rPr>
      </w:pPr>
    </w:p>
    <w:p w14:paraId="1C427386" w14:textId="66DD3A17" w:rsidR="00F52B96" w:rsidRPr="000D22E5" w:rsidRDefault="00F52B96" w:rsidP="00B664E7">
      <w:pPr>
        <w:pStyle w:val="Nadpis1"/>
      </w:pPr>
      <w:bookmarkStart w:id="28" w:name="_Toc202344553"/>
      <w:bookmarkEnd w:id="26"/>
      <w:r w:rsidRPr="004C3EE7">
        <w:t>Lhůta</w:t>
      </w:r>
      <w:r w:rsidRPr="000D22E5">
        <w:t xml:space="preserve"> pro podání </w:t>
      </w:r>
      <w:r w:rsidRPr="00B664E7">
        <w:t>nabídek</w:t>
      </w:r>
      <w:r w:rsidRPr="000D22E5">
        <w:t xml:space="preserve">, otevírání </w:t>
      </w:r>
      <w:r w:rsidR="00F822FE">
        <w:t>nabídek</w:t>
      </w:r>
      <w:bookmarkEnd w:id="28"/>
    </w:p>
    <w:p w14:paraId="3C0290D9" w14:textId="3700A274" w:rsidR="00F822FE" w:rsidRPr="00FC4602" w:rsidRDefault="00F822FE">
      <w:pPr>
        <w:pStyle w:val="Odstavecseseznamem"/>
        <w:widowControl w:val="0"/>
        <w:numPr>
          <w:ilvl w:val="0"/>
          <w:numId w:val="32"/>
        </w:numPr>
        <w:autoSpaceDE w:val="0"/>
        <w:autoSpaceDN w:val="0"/>
        <w:adjustRightInd w:val="0"/>
        <w:ind w:left="851" w:hanging="851"/>
        <w:rPr>
          <w:rFonts w:asciiTheme="minorHAnsi" w:hAnsiTheme="minorHAnsi"/>
          <w:spacing w:val="4"/>
          <w:sz w:val="24"/>
        </w:rPr>
      </w:pPr>
      <w:bookmarkStart w:id="29" w:name="_Toc396222015"/>
      <w:r w:rsidRPr="003D1255">
        <w:rPr>
          <w:rFonts w:asciiTheme="minorHAnsi" w:hAnsiTheme="minorHAnsi" w:cstheme="minorHAnsi"/>
          <w:b/>
          <w:spacing w:val="4"/>
          <w:sz w:val="24"/>
        </w:rPr>
        <w:t>Lhůta</w:t>
      </w:r>
      <w:r w:rsidRPr="003D1255">
        <w:rPr>
          <w:rFonts w:asciiTheme="minorHAnsi" w:hAnsiTheme="minorHAnsi"/>
          <w:spacing w:val="4"/>
          <w:sz w:val="24"/>
        </w:rPr>
        <w:t xml:space="preserve"> p</w:t>
      </w:r>
      <w:r w:rsidRPr="00FC4602">
        <w:rPr>
          <w:rFonts w:asciiTheme="minorHAnsi" w:hAnsiTheme="minorHAnsi"/>
          <w:spacing w:val="4"/>
          <w:sz w:val="24"/>
        </w:rPr>
        <w:t xml:space="preserve">ro podání nabídek je uvedena v oznámení o zahájení zadávacího řízení, které bylo uveřejněno ve věstníku veřejných zakázek pod evidenčním číslem zakázky: </w:t>
      </w:r>
      <w:r w:rsidR="000D7227" w:rsidRPr="000D7227">
        <w:rPr>
          <w:rFonts w:asciiTheme="minorHAnsi" w:hAnsiTheme="minorHAnsi"/>
          <w:b/>
          <w:bCs/>
          <w:spacing w:val="4"/>
          <w:sz w:val="24"/>
        </w:rPr>
        <w:t>Z2024-028876</w:t>
      </w:r>
    </w:p>
    <w:bookmarkEnd w:id="29"/>
    <w:p w14:paraId="1AFC9BE5" w14:textId="77777777" w:rsidR="00F822FE" w:rsidRPr="00F822FE" w:rsidRDefault="00F822FE" w:rsidP="00F822FE">
      <w:pPr>
        <w:ind w:left="0"/>
        <w:rPr>
          <w:rFonts w:asciiTheme="minorHAnsi" w:hAnsiTheme="minorHAnsi"/>
          <w:spacing w:val="4"/>
          <w:sz w:val="24"/>
        </w:rPr>
      </w:pPr>
    </w:p>
    <w:p w14:paraId="20AF2E35" w14:textId="3835097B" w:rsidR="00F822FE" w:rsidRDefault="00F822FE">
      <w:pPr>
        <w:pStyle w:val="Odstavecseseznamem"/>
        <w:widowControl w:val="0"/>
        <w:numPr>
          <w:ilvl w:val="0"/>
          <w:numId w:val="32"/>
        </w:numPr>
        <w:autoSpaceDE w:val="0"/>
        <w:autoSpaceDN w:val="0"/>
        <w:adjustRightInd w:val="0"/>
        <w:ind w:left="851" w:hanging="851"/>
        <w:rPr>
          <w:rFonts w:asciiTheme="minorHAnsi" w:hAnsiTheme="minorHAnsi"/>
          <w:spacing w:val="4"/>
          <w:sz w:val="24"/>
        </w:rPr>
      </w:pPr>
      <w:r w:rsidRPr="00F822FE">
        <w:rPr>
          <w:rFonts w:asciiTheme="minorHAnsi" w:hAnsiTheme="minorHAnsi"/>
          <w:spacing w:val="4"/>
          <w:sz w:val="24"/>
        </w:rPr>
        <w:t xml:space="preserve">Nabídka musí být podána nejpozději do konce lhůty pro podání nabídek stanovené výše. Za včasné doručení nabídky nese odpovědnost účastník zadávacího řízení. </w:t>
      </w:r>
    </w:p>
    <w:p w14:paraId="1815BAC5" w14:textId="2227B70D" w:rsidR="00F822FE" w:rsidRDefault="00F52B96">
      <w:pPr>
        <w:pStyle w:val="Odstavecseseznamem"/>
        <w:widowControl w:val="0"/>
        <w:numPr>
          <w:ilvl w:val="0"/>
          <w:numId w:val="32"/>
        </w:numPr>
        <w:autoSpaceDE w:val="0"/>
        <w:autoSpaceDN w:val="0"/>
        <w:adjustRightInd w:val="0"/>
        <w:ind w:left="851" w:hanging="851"/>
        <w:rPr>
          <w:rFonts w:asciiTheme="minorHAnsi" w:hAnsiTheme="minorHAnsi"/>
          <w:spacing w:val="4"/>
          <w:sz w:val="24"/>
        </w:rPr>
      </w:pPr>
      <w:r w:rsidRPr="00163A0E">
        <w:rPr>
          <w:rFonts w:asciiTheme="minorHAnsi" w:hAnsiTheme="minorHAnsi"/>
          <w:spacing w:val="4"/>
          <w:sz w:val="24"/>
        </w:rPr>
        <w:t xml:space="preserve">Otevírání nabídek se bude konat bez zbytečného odkladu po uplynutí lhůty pro podání nabídek. Otevírání nabídek je z důvodu umožnění příjmu nabídek pouze v elektronické podobě NEVEŘEJNÉ. Otevírání nabídek proběhne elektronicky v souladu s § 109 ZZVZ. </w:t>
      </w:r>
    </w:p>
    <w:p w14:paraId="078F7206" w14:textId="77777777" w:rsidR="00A3552B" w:rsidRPr="00A3552B" w:rsidRDefault="00A3552B" w:rsidP="00A3552B">
      <w:pPr>
        <w:widowControl w:val="0"/>
        <w:autoSpaceDE w:val="0"/>
        <w:autoSpaceDN w:val="0"/>
        <w:adjustRightInd w:val="0"/>
        <w:ind w:left="0"/>
        <w:rPr>
          <w:rFonts w:asciiTheme="minorHAnsi" w:hAnsiTheme="minorHAnsi"/>
          <w:spacing w:val="4"/>
          <w:sz w:val="24"/>
        </w:rPr>
      </w:pPr>
    </w:p>
    <w:p w14:paraId="7B9D443A" w14:textId="59254CA1" w:rsidR="00F822FE" w:rsidRPr="00FC4602" w:rsidRDefault="00F822FE">
      <w:pPr>
        <w:pStyle w:val="Odstavecseseznamem"/>
        <w:widowControl w:val="0"/>
        <w:numPr>
          <w:ilvl w:val="0"/>
          <w:numId w:val="32"/>
        </w:numPr>
        <w:autoSpaceDE w:val="0"/>
        <w:autoSpaceDN w:val="0"/>
        <w:adjustRightInd w:val="0"/>
        <w:ind w:left="851" w:hanging="851"/>
        <w:rPr>
          <w:rFonts w:asciiTheme="minorHAnsi" w:hAnsiTheme="minorHAnsi"/>
          <w:bCs/>
          <w:spacing w:val="4"/>
          <w:sz w:val="24"/>
        </w:rPr>
      </w:pPr>
      <w:r w:rsidRPr="00FC4602">
        <w:rPr>
          <w:rFonts w:asciiTheme="minorHAnsi" w:hAnsiTheme="minorHAnsi"/>
          <w:bCs/>
          <w:spacing w:val="4"/>
          <w:sz w:val="24"/>
        </w:rPr>
        <w:t>Otevřením nabídky v elektronické podobě se rozumí zpřístupnění jejího obsahu zadavateli.</w:t>
      </w:r>
    </w:p>
    <w:p w14:paraId="305FEEE4" w14:textId="77777777" w:rsidR="004C3EE7" w:rsidRPr="00BC3A97" w:rsidRDefault="004C3EE7" w:rsidP="00FC4602">
      <w:pPr>
        <w:autoSpaceDE w:val="0"/>
        <w:autoSpaceDN w:val="0"/>
        <w:adjustRightInd w:val="0"/>
        <w:ind w:left="0"/>
        <w:rPr>
          <w:rFonts w:asciiTheme="minorHAnsi" w:hAnsiTheme="minorHAnsi"/>
          <w:spacing w:val="4"/>
          <w:sz w:val="24"/>
        </w:rPr>
      </w:pPr>
    </w:p>
    <w:p w14:paraId="2BA4C04B" w14:textId="3D245DE5" w:rsidR="00F52B96" w:rsidRPr="00FC4602" w:rsidRDefault="00342324" w:rsidP="00B664E7">
      <w:pPr>
        <w:pStyle w:val="Nadpis1"/>
      </w:pPr>
      <w:bookmarkStart w:id="30" w:name="_Toc202344554"/>
      <w:r>
        <w:t>H</w:t>
      </w:r>
      <w:r w:rsidR="004C3EE7">
        <w:t>odnocení nabídek</w:t>
      </w:r>
      <w:r>
        <w:t xml:space="preserve">, </w:t>
      </w:r>
      <w:r w:rsidRPr="00B664E7">
        <w:t>posouzení</w:t>
      </w:r>
      <w:r>
        <w:t xml:space="preserve"> </w:t>
      </w:r>
      <w:r w:rsidRPr="004C3EE7">
        <w:t>splnění</w:t>
      </w:r>
      <w:r>
        <w:t xml:space="preserve"> podmínek v zadávacím řízení</w:t>
      </w:r>
      <w:bookmarkEnd w:id="30"/>
    </w:p>
    <w:p w14:paraId="758806E3" w14:textId="77777777" w:rsidR="00342324" w:rsidRPr="00342324" w:rsidRDefault="00342324">
      <w:pPr>
        <w:pStyle w:val="Odstavecseseznamem"/>
        <w:widowControl w:val="0"/>
        <w:numPr>
          <w:ilvl w:val="0"/>
          <w:numId w:val="17"/>
        </w:numPr>
        <w:autoSpaceDE w:val="0"/>
        <w:autoSpaceDN w:val="0"/>
        <w:adjustRightInd w:val="0"/>
        <w:ind w:left="851" w:hanging="851"/>
        <w:rPr>
          <w:rFonts w:asciiTheme="minorHAnsi" w:hAnsiTheme="minorHAnsi" w:cstheme="minorHAnsi"/>
          <w:spacing w:val="4"/>
          <w:sz w:val="24"/>
        </w:rPr>
      </w:pPr>
      <w:r w:rsidRPr="00342324">
        <w:rPr>
          <w:rFonts w:asciiTheme="minorHAnsi" w:hAnsiTheme="minorHAnsi" w:cstheme="minorHAnsi"/>
          <w:spacing w:val="4"/>
          <w:sz w:val="24"/>
        </w:rPr>
        <w:t xml:space="preserve">Zadavatel stanovil v souladu s § 114 ZZVZ, že nabídky budou hodnoceny podle jejich ekonomické výhodnosti. </w:t>
      </w:r>
    </w:p>
    <w:p w14:paraId="72F74678" w14:textId="77777777" w:rsidR="00342324" w:rsidRPr="00342324" w:rsidRDefault="00342324" w:rsidP="00342324">
      <w:pPr>
        <w:autoSpaceDE w:val="0"/>
        <w:autoSpaceDN w:val="0"/>
        <w:adjustRightInd w:val="0"/>
        <w:ind w:left="0"/>
        <w:rPr>
          <w:rFonts w:asciiTheme="minorHAnsi" w:eastAsiaTheme="minorHAnsi" w:hAnsiTheme="minorHAnsi" w:cstheme="minorHAnsi"/>
          <w:color w:val="000000"/>
          <w:sz w:val="24"/>
          <w:lang w:eastAsia="en-US"/>
        </w:rPr>
      </w:pPr>
    </w:p>
    <w:p w14:paraId="18D94796" w14:textId="6706AA45" w:rsidR="00342324" w:rsidRPr="00342324" w:rsidRDefault="00342324">
      <w:pPr>
        <w:pStyle w:val="Odstavecseseznamem"/>
        <w:widowControl w:val="0"/>
        <w:numPr>
          <w:ilvl w:val="0"/>
          <w:numId w:val="17"/>
        </w:numPr>
        <w:autoSpaceDE w:val="0"/>
        <w:autoSpaceDN w:val="0"/>
        <w:adjustRightInd w:val="0"/>
        <w:ind w:left="851" w:hanging="851"/>
        <w:rPr>
          <w:rFonts w:asciiTheme="minorHAnsi" w:eastAsiaTheme="minorHAnsi" w:hAnsiTheme="minorHAnsi" w:cstheme="minorHAnsi"/>
          <w:color w:val="000000"/>
          <w:sz w:val="24"/>
          <w:lang w:eastAsia="en-US"/>
        </w:rPr>
      </w:pPr>
      <w:r w:rsidRPr="00342324">
        <w:rPr>
          <w:rFonts w:asciiTheme="minorHAnsi" w:eastAsiaTheme="minorHAnsi" w:hAnsiTheme="minorHAnsi" w:cstheme="minorHAnsi"/>
          <w:color w:val="000000"/>
          <w:sz w:val="24"/>
          <w:lang w:eastAsia="en-US"/>
        </w:rPr>
        <w:t>Ekonomická výhodnost nabídek bude hodnocena na základě nejnižší nabídkové ceny.</w:t>
      </w:r>
    </w:p>
    <w:p w14:paraId="503F56BB" w14:textId="77777777" w:rsidR="00342324" w:rsidRPr="00342324" w:rsidRDefault="00342324" w:rsidP="00342324">
      <w:pPr>
        <w:autoSpaceDE w:val="0"/>
        <w:autoSpaceDN w:val="0"/>
        <w:adjustRightInd w:val="0"/>
        <w:ind w:left="0"/>
        <w:rPr>
          <w:rFonts w:asciiTheme="minorHAnsi" w:eastAsiaTheme="minorHAnsi" w:hAnsiTheme="minorHAnsi" w:cstheme="minorHAnsi"/>
          <w:color w:val="000000"/>
          <w:sz w:val="24"/>
          <w:lang w:eastAsia="en-US"/>
        </w:rPr>
      </w:pPr>
    </w:p>
    <w:p w14:paraId="28EF15D5" w14:textId="5964E451" w:rsidR="00342324" w:rsidRPr="00342324" w:rsidRDefault="00342324">
      <w:pPr>
        <w:pStyle w:val="Odstavecseseznamem"/>
        <w:widowControl w:val="0"/>
        <w:numPr>
          <w:ilvl w:val="0"/>
          <w:numId w:val="17"/>
        </w:numPr>
        <w:autoSpaceDE w:val="0"/>
        <w:autoSpaceDN w:val="0"/>
        <w:adjustRightInd w:val="0"/>
        <w:ind w:left="851" w:hanging="851"/>
        <w:rPr>
          <w:rFonts w:asciiTheme="minorHAnsi" w:eastAsiaTheme="minorHAnsi" w:hAnsiTheme="minorHAnsi" w:cstheme="minorHAnsi"/>
          <w:color w:val="000000"/>
          <w:sz w:val="24"/>
          <w:lang w:eastAsia="en-US"/>
        </w:rPr>
      </w:pPr>
      <w:r w:rsidRPr="00342324">
        <w:rPr>
          <w:rFonts w:asciiTheme="minorHAnsi" w:eastAsiaTheme="minorHAnsi" w:hAnsiTheme="minorHAnsi" w:cstheme="minorHAnsi"/>
          <w:color w:val="000000"/>
          <w:sz w:val="24"/>
          <w:lang w:eastAsia="en-US"/>
        </w:rPr>
        <w:t xml:space="preserve">Zadavatel stanovil v souladu s § 115 </w:t>
      </w:r>
      <w:r w:rsidR="00015CD4">
        <w:rPr>
          <w:rFonts w:asciiTheme="minorHAnsi" w:eastAsiaTheme="minorHAnsi" w:hAnsiTheme="minorHAnsi" w:cstheme="minorHAnsi"/>
          <w:color w:val="000000"/>
          <w:sz w:val="24"/>
          <w:lang w:eastAsia="en-US"/>
        </w:rPr>
        <w:t>ZZVZ</w:t>
      </w:r>
      <w:r w:rsidRPr="00342324">
        <w:rPr>
          <w:rFonts w:asciiTheme="minorHAnsi" w:eastAsiaTheme="minorHAnsi" w:hAnsiTheme="minorHAnsi" w:cstheme="minorHAnsi"/>
          <w:color w:val="000000"/>
          <w:sz w:val="24"/>
          <w:lang w:eastAsia="en-US"/>
        </w:rPr>
        <w:t xml:space="preserve"> jako jediné kritérium hodnocení nabídkovou cenu, přičemž </w:t>
      </w:r>
      <w:r w:rsidRPr="00342324">
        <w:rPr>
          <w:rFonts w:asciiTheme="minorHAnsi" w:eastAsiaTheme="minorHAnsi" w:hAnsiTheme="minorHAnsi" w:cstheme="minorHAnsi"/>
          <w:b/>
          <w:bCs/>
          <w:color w:val="000000"/>
          <w:sz w:val="24"/>
          <w:lang w:eastAsia="en-US"/>
        </w:rPr>
        <w:t xml:space="preserve">nabídky budou vyhodnoceny prostým seřazením nabídek podle výše nabídkové ceny </w:t>
      </w:r>
      <w:r w:rsidRPr="00342324">
        <w:rPr>
          <w:rFonts w:asciiTheme="minorHAnsi" w:eastAsiaTheme="minorHAnsi" w:hAnsiTheme="minorHAnsi" w:cstheme="minorHAnsi"/>
          <w:color w:val="000000"/>
          <w:sz w:val="24"/>
          <w:lang w:eastAsia="en-US"/>
        </w:rPr>
        <w:t xml:space="preserve">od nabídky s nejnižší nabídkovou cenou po nabídku s nejvyšší nabídkovou cenou. </w:t>
      </w:r>
    </w:p>
    <w:p w14:paraId="330836BC" w14:textId="77777777" w:rsidR="00342324" w:rsidRPr="00342324" w:rsidRDefault="00342324" w:rsidP="00342324">
      <w:pPr>
        <w:autoSpaceDE w:val="0"/>
        <w:autoSpaceDN w:val="0"/>
        <w:adjustRightInd w:val="0"/>
        <w:ind w:left="0"/>
        <w:rPr>
          <w:rFonts w:asciiTheme="minorHAnsi" w:eastAsiaTheme="minorHAnsi" w:hAnsiTheme="minorHAnsi" w:cstheme="minorHAnsi"/>
          <w:color w:val="000000"/>
          <w:sz w:val="24"/>
          <w:lang w:eastAsia="en-US"/>
        </w:rPr>
      </w:pPr>
    </w:p>
    <w:p w14:paraId="5D28A928" w14:textId="77777777" w:rsidR="00342324" w:rsidRPr="00342324" w:rsidRDefault="00342324">
      <w:pPr>
        <w:pStyle w:val="Odstavecseseznamem"/>
        <w:widowControl w:val="0"/>
        <w:numPr>
          <w:ilvl w:val="0"/>
          <w:numId w:val="17"/>
        </w:numPr>
        <w:autoSpaceDE w:val="0"/>
        <w:autoSpaceDN w:val="0"/>
        <w:adjustRightInd w:val="0"/>
        <w:ind w:left="851" w:hanging="851"/>
        <w:rPr>
          <w:rFonts w:asciiTheme="minorHAnsi" w:eastAsiaTheme="minorHAnsi" w:hAnsiTheme="minorHAnsi" w:cstheme="minorHAnsi"/>
          <w:color w:val="000000"/>
          <w:sz w:val="24"/>
          <w:lang w:eastAsia="en-US"/>
        </w:rPr>
      </w:pPr>
      <w:r w:rsidRPr="00342324">
        <w:rPr>
          <w:rFonts w:asciiTheme="minorHAnsi" w:eastAsiaTheme="minorHAnsi" w:hAnsiTheme="minorHAnsi" w:cstheme="minorHAnsi"/>
          <w:b/>
          <w:bCs/>
          <w:color w:val="000000"/>
          <w:sz w:val="24"/>
          <w:lang w:eastAsia="en-US"/>
        </w:rPr>
        <w:t xml:space="preserve">Ekonomicky nejvýhodnější nabídkou je nabídka s nejnižší nabídkovou cenou. </w:t>
      </w:r>
    </w:p>
    <w:p w14:paraId="7EF64262" w14:textId="77777777" w:rsidR="00342324" w:rsidRPr="00342324" w:rsidRDefault="00342324" w:rsidP="00342324">
      <w:pPr>
        <w:autoSpaceDE w:val="0"/>
        <w:autoSpaceDN w:val="0"/>
        <w:adjustRightInd w:val="0"/>
        <w:ind w:left="0"/>
        <w:rPr>
          <w:rFonts w:asciiTheme="minorHAnsi" w:eastAsiaTheme="minorHAnsi" w:hAnsiTheme="minorHAnsi" w:cstheme="minorHAnsi"/>
          <w:color w:val="000000"/>
          <w:sz w:val="24"/>
          <w:lang w:eastAsia="en-US"/>
        </w:rPr>
      </w:pPr>
    </w:p>
    <w:p w14:paraId="7725544F" w14:textId="2B9F212E" w:rsidR="00342324" w:rsidRDefault="00342324">
      <w:pPr>
        <w:pStyle w:val="Odstavecseseznamem"/>
        <w:widowControl w:val="0"/>
        <w:numPr>
          <w:ilvl w:val="0"/>
          <w:numId w:val="17"/>
        </w:numPr>
        <w:autoSpaceDE w:val="0"/>
        <w:autoSpaceDN w:val="0"/>
        <w:adjustRightInd w:val="0"/>
        <w:ind w:left="851" w:hanging="851"/>
        <w:rPr>
          <w:rFonts w:asciiTheme="minorHAnsi" w:eastAsiaTheme="minorHAnsi" w:hAnsiTheme="minorHAnsi" w:cstheme="minorHAnsi"/>
          <w:color w:val="000000"/>
          <w:sz w:val="24"/>
          <w:lang w:eastAsia="en-US"/>
        </w:rPr>
      </w:pPr>
      <w:r w:rsidRPr="00342324">
        <w:rPr>
          <w:rFonts w:asciiTheme="minorHAnsi" w:eastAsiaTheme="minorHAnsi" w:hAnsiTheme="minorHAnsi" w:cstheme="minorHAnsi"/>
          <w:color w:val="000000"/>
          <w:sz w:val="24"/>
          <w:lang w:eastAsia="en-US"/>
        </w:rPr>
        <w:t>Nabídky budou hodnoceny podle nabídkové ceny v</w:t>
      </w:r>
      <w:r w:rsidR="0067527B">
        <w:rPr>
          <w:rFonts w:asciiTheme="minorHAnsi" w:eastAsiaTheme="minorHAnsi" w:hAnsiTheme="minorHAnsi" w:cstheme="minorHAnsi"/>
          <w:color w:val="000000"/>
          <w:sz w:val="24"/>
          <w:lang w:eastAsia="en-US"/>
        </w:rPr>
        <w:t> </w:t>
      </w:r>
      <w:r w:rsidRPr="00342324">
        <w:rPr>
          <w:rFonts w:asciiTheme="minorHAnsi" w:eastAsiaTheme="minorHAnsi" w:hAnsiTheme="minorHAnsi" w:cstheme="minorHAnsi"/>
          <w:color w:val="000000"/>
          <w:sz w:val="24"/>
          <w:lang w:eastAsia="en-US"/>
        </w:rPr>
        <w:t>Kč</w:t>
      </w:r>
      <w:r w:rsidR="0067527B">
        <w:rPr>
          <w:rFonts w:asciiTheme="minorHAnsi" w:eastAsiaTheme="minorHAnsi" w:hAnsiTheme="minorHAnsi" w:cstheme="minorHAnsi"/>
          <w:color w:val="000000"/>
          <w:sz w:val="24"/>
          <w:lang w:eastAsia="en-US"/>
        </w:rPr>
        <w:t>/km</w:t>
      </w:r>
      <w:r w:rsidRPr="00342324">
        <w:rPr>
          <w:rFonts w:asciiTheme="minorHAnsi" w:eastAsiaTheme="minorHAnsi" w:hAnsiTheme="minorHAnsi" w:cstheme="minorHAnsi"/>
          <w:color w:val="000000"/>
          <w:sz w:val="24"/>
          <w:lang w:eastAsia="en-US"/>
        </w:rPr>
        <w:t xml:space="preserve"> bez DPH.</w:t>
      </w:r>
    </w:p>
    <w:p w14:paraId="68765D6D" w14:textId="77777777" w:rsidR="0088071C" w:rsidRPr="0088071C" w:rsidRDefault="0088071C" w:rsidP="0088071C">
      <w:pPr>
        <w:autoSpaceDE w:val="0"/>
        <w:autoSpaceDN w:val="0"/>
        <w:adjustRightInd w:val="0"/>
        <w:ind w:left="0"/>
        <w:rPr>
          <w:rFonts w:asciiTheme="minorHAnsi" w:eastAsiaTheme="minorHAnsi" w:hAnsiTheme="minorHAnsi" w:cstheme="minorHAnsi"/>
          <w:color w:val="000000"/>
          <w:sz w:val="24"/>
          <w:lang w:eastAsia="en-US"/>
        </w:rPr>
      </w:pPr>
    </w:p>
    <w:p w14:paraId="1FEB1CA1" w14:textId="442C46AD" w:rsidR="0088071C" w:rsidRPr="0088071C" w:rsidRDefault="0088071C">
      <w:pPr>
        <w:pStyle w:val="Odstavecseseznamem"/>
        <w:widowControl w:val="0"/>
        <w:numPr>
          <w:ilvl w:val="0"/>
          <w:numId w:val="17"/>
        </w:numPr>
        <w:autoSpaceDE w:val="0"/>
        <w:autoSpaceDN w:val="0"/>
        <w:adjustRightInd w:val="0"/>
        <w:ind w:left="851" w:hanging="851"/>
        <w:rPr>
          <w:rFonts w:asciiTheme="minorHAnsi" w:eastAsiaTheme="minorHAnsi" w:hAnsiTheme="minorHAnsi" w:cstheme="minorHAnsi"/>
          <w:color w:val="000000"/>
          <w:sz w:val="24"/>
          <w:lang w:eastAsia="en-US"/>
        </w:rPr>
      </w:pPr>
      <w:r w:rsidRPr="0088071C">
        <w:rPr>
          <w:rFonts w:asciiTheme="minorHAnsi" w:eastAsiaTheme="minorHAnsi" w:hAnsiTheme="minorHAnsi" w:cstheme="minorHAnsi"/>
          <w:color w:val="000000"/>
          <w:sz w:val="24"/>
          <w:lang w:eastAsia="en-US"/>
        </w:rPr>
        <w:t>Zadavatel upozorňuje, že pro hodnocení je rozhodná cena uvedená ve formuláři nabídky</w:t>
      </w:r>
      <w:r w:rsidR="00805049">
        <w:rPr>
          <w:rFonts w:asciiTheme="minorHAnsi" w:eastAsiaTheme="minorHAnsi" w:hAnsiTheme="minorHAnsi" w:cstheme="minorHAnsi"/>
          <w:color w:val="000000"/>
          <w:sz w:val="24"/>
          <w:lang w:eastAsia="en-US"/>
        </w:rPr>
        <w:t xml:space="preserve">, kolonka „NABÍDKOVÁ CENA“ </w:t>
      </w:r>
      <w:r>
        <w:rPr>
          <w:rFonts w:asciiTheme="minorHAnsi" w:eastAsiaTheme="minorHAnsi" w:hAnsiTheme="minorHAnsi" w:cstheme="minorHAnsi"/>
          <w:color w:val="000000"/>
          <w:sz w:val="24"/>
          <w:lang w:eastAsia="en-US"/>
        </w:rPr>
        <w:t xml:space="preserve">(Příloha č. </w:t>
      </w:r>
      <w:r w:rsidR="0021788B">
        <w:rPr>
          <w:rFonts w:asciiTheme="minorHAnsi" w:eastAsiaTheme="minorHAnsi" w:hAnsiTheme="minorHAnsi" w:cstheme="minorHAnsi"/>
          <w:color w:val="000000"/>
          <w:sz w:val="24"/>
          <w:lang w:eastAsia="en-US"/>
        </w:rPr>
        <w:t>7</w:t>
      </w:r>
      <w:r>
        <w:rPr>
          <w:rFonts w:asciiTheme="minorHAnsi" w:eastAsiaTheme="minorHAnsi" w:hAnsiTheme="minorHAnsi" w:cstheme="minorHAnsi"/>
          <w:color w:val="000000"/>
          <w:sz w:val="24"/>
          <w:lang w:eastAsia="en-US"/>
        </w:rPr>
        <w:t xml:space="preserve"> Zadávací dokumentace</w:t>
      </w:r>
      <w:r w:rsidR="00FC4602">
        <w:rPr>
          <w:rFonts w:asciiTheme="minorHAnsi" w:eastAsiaTheme="minorHAnsi" w:hAnsiTheme="minorHAnsi" w:cstheme="minorHAnsi"/>
          <w:color w:val="000000"/>
          <w:sz w:val="24"/>
          <w:lang w:eastAsia="en-US"/>
        </w:rPr>
        <w:t xml:space="preserve"> – </w:t>
      </w:r>
      <w:r w:rsidR="009D0B1B" w:rsidRPr="009D0B1B">
        <w:rPr>
          <w:rFonts w:asciiTheme="minorHAnsi" w:eastAsiaTheme="minorHAnsi" w:hAnsiTheme="minorHAnsi" w:cstheme="minorHAnsi"/>
          <w:color w:val="000000"/>
          <w:sz w:val="24"/>
          <w:lang w:eastAsia="en-US"/>
        </w:rPr>
        <w:t>Formulář pro zpracování nabídkové ceny</w:t>
      </w:r>
      <w:r>
        <w:rPr>
          <w:rFonts w:asciiTheme="minorHAnsi" w:eastAsiaTheme="minorHAnsi" w:hAnsiTheme="minorHAnsi" w:cstheme="minorHAnsi"/>
          <w:color w:val="000000"/>
          <w:sz w:val="24"/>
          <w:lang w:eastAsia="en-US"/>
        </w:rPr>
        <w:t>)</w:t>
      </w:r>
      <w:r w:rsidRPr="0088071C">
        <w:rPr>
          <w:rFonts w:asciiTheme="minorHAnsi" w:eastAsiaTheme="minorHAnsi" w:hAnsiTheme="minorHAnsi" w:cstheme="minorHAnsi"/>
          <w:color w:val="000000"/>
          <w:sz w:val="24"/>
          <w:lang w:eastAsia="en-US"/>
        </w:rPr>
        <w:t xml:space="preserve">. </w:t>
      </w:r>
    </w:p>
    <w:p w14:paraId="2CBB8793" w14:textId="77777777" w:rsidR="00342324" w:rsidRPr="00342324" w:rsidRDefault="00342324" w:rsidP="00342324">
      <w:pPr>
        <w:ind w:left="0"/>
        <w:rPr>
          <w:rFonts w:asciiTheme="minorHAnsi" w:hAnsiTheme="minorHAnsi" w:cstheme="minorHAnsi"/>
          <w:spacing w:val="4"/>
          <w:sz w:val="24"/>
        </w:rPr>
      </w:pPr>
    </w:p>
    <w:p w14:paraId="019BF383" w14:textId="2A34CCE3" w:rsidR="007F390D" w:rsidRPr="00342324" w:rsidRDefault="00342324">
      <w:pPr>
        <w:pStyle w:val="Odstavecseseznamem"/>
        <w:widowControl w:val="0"/>
        <w:numPr>
          <w:ilvl w:val="0"/>
          <w:numId w:val="17"/>
        </w:numPr>
        <w:autoSpaceDE w:val="0"/>
        <w:autoSpaceDN w:val="0"/>
        <w:adjustRightInd w:val="0"/>
        <w:ind w:left="851" w:hanging="851"/>
        <w:rPr>
          <w:rFonts w:asciiTheme="minorHAnsi" w:eastAsiaTheme="minorHAnsi" w:hAnsiTheme="minorHAnsi" w:cstheme="minorHAnsi"/>
          <w:color w:val="000000"/>
          <w:sz w:val="24"/>
          <w:lang w:eastAsia="en-US"/>
        </w:rPr>
      </w:pPr>
      <w:r w:rsidRPr="00342324">
        <w:rPr>
          <w:rFonts w:asciiTheme="minorHAnsi" w:eastAsiaTheme="minorHAnsi" w:hAnsiTheme="minorHAnsi" w:cstheme="minorHAnsi"/>
          <w:color w:val="000000"/>
          <w:sz w:val="24"/>
          <w:lang w:eastAsia="en-US"/>
        </w:rPr>
        <w:t>V případě, že se v hodnocení nabídek umístí na prvním místě dvě nabídky se shodnou nabídkovou cenou, vyhrazuje si zadavatel právo rozhodnout o vítězi mezi těmito dvěma účastníky losováním, provedeným za účasti zástupců dotčených účastníků zadávacího řízení, notáře a zástupce zadavatele. Dotčení účastníci budou o termínu losování vyrozuměni 3 pracovní dny předem. O losování bude vytvořen zápis.</w:t>
      </w:r>
    </w:p>
    <w:p w14:paraId="51F31B29" w14:textId="77777777" w:rsidR="00342324" w:rsidRDefault="00342324" w:rsidP="00342324">
      <w:pPr>
        <w:ind w:left="0"/>
        <w:rPr>
          <w:rFonts w:asciiTheme="minorHAnsi" w:hAnsiTheme="minorHAnsi" w:cstheme="minorHAnsi"/>
          <w:sz w:val="24"/>
        </w:rPr>
      </w:pPr>
    </w:p>
    <w:p w14:paraId="77683EB9" w14:textId="2ADF0FD1" w:rsidR="00E0596F" w:rsidRDefault="00F52B96" w:rsidP="001B42F1">
      <w:pPr>
        <w:pStyle w:val="Odstavecseseznamem"/>
        <w:widowControl w:val="0"/>
        <w:numPr>
          <w:ilvl w:val="0"/>
          <w:numId w:val="17"/>
        </w:numPr>
        <w:autoSpaceDE w:val="0"/>
        <w:autoSpaceDN w:val="0"/>
        <w:adjustRightInd w:val="0"/>
        <w:ind w:left="851" w:hanging="851"/>
        <w:rPr>
          <w:rFonts w:asciiTheme="minorHAnsi" w:hAnsiTheme="minorHAnsi" w:cstheme="minorHAnsi"/>
          <w:sz w:val="24"/>
        </w:rPr>
      </w:pPr>
      <w:r w:rsidRPr="00342324">
        <w:rPr>
          <w:rFonts w:asciiTheme="minorHAnsi" w:hAnsiTheme="minorHAnsi" w:cstheme="minorHAnsi"/>
          <w:sz w:val="24"/>
        </w:rPr>
        <w:t xml:space="preserve">Před odesláním oznámení o výběru dodavatele posoudí zadavatel nabídkovou cenu vybraného dodavatele z hlediska mimořádně nízké nabídkové ceny. Zadavatel provede posouzení v souladu s ustanovením § 113 ZZVZ. </w:t>
      </w:r>
    </w:p>
    <w:p w14:paraId="0A7A17C1" w14:textId="77777777" w:rsidR="00F81124" w:rsidRPr="00F81124" w:rsidRDefault="00F81124" w:rsidP="00F81124">
      <w:pPr>
        <w:pStyle w:val="Odstavecseseznamem"/>
        <w:rPr>
          <w:rFonts w:asciiTheme="minorHAnsi" w:hAnsiTheme="minorHAnsi" w:cstheme="minorHAnsi"/>
          <w:sz w:val="24"/>
        </w:rPr>
      </w:pPr>
    </w:p>
    <w:p w14:paraId="1270BFC8" w14:textId="4D007622" w:rsidR="00F81124" w:rsidRPr="00DC5D9C" w:rsidRDefault="00F81124" w:rsidP="001B42F1">
      <w:pPr>
        <w:pStyle w:val="Odstavecseseznamem"/>
        <w:widowControl w:val="0"/>
        <w:numPr>
          <w:ilvl w:val="0"/>
          <w:numId w:val="17"/>
        </w:numPr>
        <w:autoSpaceDE w:val="0"/>
        <w:autoSpaceDN w:val="0"/>
        <w:adjustRightInd w:val="0"/>
        <w:ind w:left="851" w:hanging="851"/>
        <w:rPr>
          <w:rFonts w:asciiTheme="minorHAnsi" w:hAnsiTheme="minorHAnsi" w:cstheme="minorHAnsi"/>
          <w:sz w:val="24"/>
        </w:rPr>
      </w:pPr>
      <w:r w:rsidRPr="00DC5D9C">
        <w:rPr>
          <w:rFonts w:asciiTheme="minorHAnsi" w:hAnsiTheme="minorHAnsi" w:cstheme="minorHAnsi"/>
          <w:sz w:val="24"/>
        </w:rPr>
        <w:t xml:space="preserve">Zadavatel jmenuje pro účely hodnocení nabídek </w:t>
      </w:r>
      <w:r w:rsidRPr="00DC5D9C">
        <w:rPr>
          <w:rFonts w:asciiTheme="minorHAnsi" w:hAnsiTheme="minorHAnsi" w:cstheme="minorHAnsi"/>
          <w:b/>
          <w:bCs/>
          <w:sz w:val="24"/>
        </w:rPr>
        <w:t>hodnotící komisi</w:t>
      </w:r>
      <w:r w:rsidRPr="00DC5D9C">
        <w:rPr>
          <w:rFonts w:asciiTheme="minorHAnsi" w:hAnsiTheme="minorHAnsi" w:cstheme="minorHAnsi"/>
          <w:sz w:val="24"/>
        </w:rPr>
        <w:t>. Hodnotící komise bude zadavatelem pověřena hodnocením a posouzením nabídek.</w:t>
      </w:r>
    </w:p>
    <w:p w14:paraId="24641805" w14:textId="77777777" w:rsidR="00A3552B" w:rsidRPr="00A3552B" w:rsidRDefault="00A3552B" w:rsidP="00A3552B">
      <w:pPr>
        <w:widowControl w:val="0"/>
        <w:autoSpaceDE w:val="0"/>
        <w:autoSpaceDN w:val="0"/>
        <w:adjustRightInd w:val="0"/>
        <w:ind w:left="0"/>
        <w:rPr>
          <w:rFonts w:asciiTheme="minorHAnsi" w:hAnsiTheme="minorHAnsi" w:cstheme="minorHAnsi"/>
          <w:sz w:val="24"/>
        </w:rPr>
      </w:pPr>
    </w:p>
    <w:p w14:paraId="22835F5B" w14:textId="48718E88" w:rsidR="002A0C6E" w:rsidRPr="00A3552B" w:rsidRDefault="002A0C6E">
      <w:pPr>
        <w:pStyle w:val="Odstavecseseznamem"/>
        <w:widowControl w:val="0"/>
        <w:numPr>
          <w:ilvl w:val="0"/>
          <w:numId w:val="17"/>
        </w:numPr>
        <w:autoSpaceDE w:val="0"/>
        <w:autoSpaceDN w:val="0"/>
        <w:adjustRightInd w:val="0"/>
        <w:ind w:left="851" w:hanging="851"/>
        <w:rPr>
          <w:rFonts w:asciiTheme="minorHAnsi" w:hAnsiTheme="minorHAnsi" w:cstheme="minorHAnsi"/>
          <w:sz w:val="24"/>
        </w:rPr>
      </w:pPr>
      <w:r w:rsidRPr="00A3552B">
        <w:rPr>
          <w:rFonts w:asciiTheme="minorHAnsi" w:hAnsiTheme="minorHAnsi" w:cstheme="minorHAnsi"/>
          <w:b/>
          <w:bCs/>
          <w:sz w:val="24"/>
        </w:rPr>
        <w:t xml:space="preserve">Zadavatel stanovil maximální přípustnou nabídkovou cenu ve výši </w:t>
      </w:r>
      <w:r w:rsidR="004E3A0D" w:rsidRPr="00A3552B">
        <w:rPr>
          <w:rFonts w:asciiTheme="minorHAnsi" w:hAnsiTheme="minorHAnsi" w:cstheme="minorHAnsi"/>
          <w:b/>
          <w:bCs/>
          <w:sz w:val="24"/>
        </w:rPr>
        <w:t xml:space="preserve">74,37 </w:t>
      </w:r>
      <w:r w:rsidRPr="00A3552B">
        <w:rPr>
          <w:rFonts w:asciiTheme="minorHAnsi" w:hAnsiTheme="minorHAnsi" w:cstheme="minorHAnsi"/>
          <w:b/>
          <w:bCs/>
          <w:sz w:val="24"/>
        </w:rPr>
        <w:t>Kč/km</w:t>
      </w:r>
      <w:r w:rsidR="00E0596F" w:rsidRPr="00A3552B">
        <w:rPr>
          <w:rFonts w:asciiTheme="minorHAnsi" w:hAnsiTheme="minorHAnsi" w:cstheme="minorHAnsi"/>
          <w:b/>
          <w:bCs/>
          <w:sz w:val="24"/>
        </w:rPr>
        <w:t xml:space="preserve"> bez DPH. </w:t>
      </w:r>
      <w:r w:rsidR="00E0596F" w:rsidRPr="00A3552B">
        <w:rPr>
          <w:rFonts w:asciiTheme="minorHAnsi" w:hAnsiTheme="minorHAnsi" w:cstheme="minorHAnsi"/>
          <w:sz w:val="24"/>
        </w:rPr>
        <w:t xml:space="preserve">Nabídka, která překročí maximálně přípustnou nabídkovou cenu nesplní zadávací podmínky </w:t>
      </w:r>
      <w:r w:rsidR="00FC6FBA" w:rsidRPr="00A3552B">
        <w:rPr>
          <w:rFonts w:asciiTheme="minorHAnsi" w:hAnsiTheme="minorHAnsi" w:cstheme="minorHAnsi"/>
          <w:sz w:val="24"/>
        </w:rPr>
        <w:t>Z</w:t>
      </w:r>
      <w:r w:rsidR="00E0596F" w:rsidRPr="00A3552B">
        <w:rPr>
          <w:rFonts w:asciiTheme="minorHAnsi" w:hAnsiTheme="minorHAnsi" w:cstheme="minorHAnsi"/>
          <w:sz w:val="24"/>
        </w:rPr>
        <w:t>adavatele a účastník tak bude v souladu s § 48 odst. 2 písm. a) ZZVZ vyloučen.</w:t>
      </w:r>
    </w:p>
    <w:p w14:paraId="7778B8CB" w14:textId="77777777" w:rsidR="00467828" w:rsidRPr="00467828" w:rsidRDefault="00467828" w:rsidP="00FC4602">
      <w:pPr>
        <w:ind w:left="0"/>
      </w:pPr>
    </w:p>
    <w:p w14:paraId="5733B699" w14:textId="32E58C8D" w:rsidR="00F52B96" w:rsidRPr="00FC4602" w:rsidRDefault="004C3EE7" w:rsidP="00B664E7">
      <w:pPr>
        <w:pStyle w:val="Nadpis1"/>
        <w:rPr>
          <w:b w:val="0"/>
        </w:rPr>
      </w:pPr>
      <w:bookmarkStart w:id="31" w:name="_Toc202344555"/>
      <w:r w:rsidRPr="00FC4602">
        <w:t>Rozhodnutí</w:t>
      </w:r>
      <w:r>
        <w:t xml:space="preserve"> </w:t>
      </w:r>
      <w:r w:rsidRPr="00B664E7">
        <w:t>zadavatele</w:t>
      </w:r>
      <w:r>
        <w:t xml:space="preserve"> o výběru nejvhodnější nabídky a jeho oznámení</w:t>
      </w:r>
      <w:bookmarkEnd w:id="31"/>
    </w:p>
    <w:p w14:paraId="75F0E0FF" w14:textId="43636843" w:rsidR="00F52B96" w:rsidRPr="00FF5019" w:rsidRDefault="00F52B96">
      <w:pPr>
        <w:pStyle w:val="Odstavecseseznamem"/>
        <w:widowControl w:val="0"/>
        <w:numPr>
          <w:ilvl w:val="0"/>
          <w:numId w:val="13"/>
        </w:numPr>
        <w:autoSpaceDE w:val="0"/>
        <w:autoSpaceDN w:val="0"/>
        <w:adjustRightInd w:val="0"/>
        <w:ind w:left="851" w:hanging="851"/>
        <w:rPr>
          <w:rFonts w:asciiTheme="minorHAnsi" w:hAnsiTheme="minorHAnsi"/>
          <w:spacing w:val="4"/>
          <w:sz w:val="24"/>
        </w:rPr>
      </w:pPr>
      <w:r w:rsidRPr="00E85F7E">
        <w:rPr>
          <w:rFonts w:asciiTheme="minorHAnsi" w:hAnsiTheme="minorHAnsi"/>
          <w:spacing w:val="4"/>
          <w:sz w:val="24"/>
        </w:rPr>
        <w:t xml:space="preserve">Zadavatel vybere </w:t>
      </w:r>
      <w:r w:rsidRPr="00FF5019">
        <w:rPr>
          <w:rFonts w:asciiTheme="minorHAnsi" w:hAnsiTheme="minorHAnsi"/>
          <w:spacing w:val="4"/>
          <w:sz w:val="24"/>
        </w:rPr>
        <w:t xml:space="preserve">k uzavření smlouvy účastníka zadávacího řízení, jehož nabídka bude </w:t>
      </w:r>
      <w:r w:rsidRPr="009D0B1B">
        <w:rPr>
          <w:rFonts w:asciiTheme="minorHAnsi" w:hAnsiTheme="minorHAnsi"/>
          <w:spacing w:val="4"/>
          <w:sz w:val="24"/>
        </w:rPr>
        <w:t>vyhodnocena jako ekonomicky nejvýhodnější podle výsledku hodnocení nabídek (oddíl 13. Zadáv</w:t>
      </w:r>
      <w:r w:rsidRPr="00FF5019">
        <w:rPr>
          <w:rFonts w:asciiTheme="minorHAnsi" w:hAnsiTheme="minorHAnsi"/>
          <w:spacing w:val="4"/>
          <w:sz w:val="24"/>
        </w:rPr>
        <w:t>ací dokumentace).</w:t>
      </w:r>
    </w:p>
    <w:p w14:paraId="34F4998A" w14:textId="77777777" w:rsidR="00F52B96" w:rsidRPr="00AA497B" w:rsidRDefault="00F52B96" w:rsidP="00F52B96">
      <w:pPr>
        <w:pStyle w:val="Odstavecseseznamem"/>
        <w:widowControl w:val="0"/>
        <w:autoSpaceDE w:val="0"/>
        <w:autoSpaceDN w:val="0"/>
        <w:adjustRightInd w:val="0"/>
        <w:ind w:left="851"/>
        <w:rPr>
          <w:rFonts w:asciiTheme="minorHAnsi" w:hAnsiTheme="minorHAnsi"/>
          <w:color w:val="000000" w:themeColor="text1"/>
          <w:spacing w:val="4"/>
          <w:sz w:val="24"/>
        </w:rPr>
      </w:pPr>
    </w:p>
    <w:p w14:paraId="4528218E" w14:textId="59A37F1E" w:rsidR="004C3EE7" w:rsidRPr="0088071C" w:rsidRDefault="00F52B96">
      <w:pPr>
        <w:pStyle w:val="Odstavecseseznamem"/>
        <w:widowControl w:val="0"/>
        <w:numPr>
          <w:ilvl w:val="0"/>
          <w:numId w:val="13"/>
        </w:numPr>
        <w:autoSpaceDE w:val="0"/>
        <w:autoSpaceDN w:val="0"/>
        <w:adjustRightInd w:val="0"/>
        <w:ind w:left="851" w:hanging="851"/>
        <w:rPr>
          <w:rFonts w:asciiTheme="minorHAnsi" w:hAnsiTheme="minorHAnsi"/>
          <w:spacing w:val="4"/>
          <w:sz w:val="24"/>
        </w:rPr>
      </w:pPr>
      <w:r w:rsidRPr="00E85F7E">
        <w:rPr>
          <w:rFonts w:asciiTheme="minorHAnsi" w:hAnsiTheme="minorHAnsi"/>
          <w:spacing w:val="4"/>
          <w:sz w:val="24"/>
        </w:rPr>
        <w:t xml:space="preserve">Podrobnosti o výběru dodavatele a jeho oznámení stanoví § 122 a </w:t>
      </w:r>
      <w:r>
        <w:rPr>
          <w:rFonts w:asciiTheme="minorHAnsi" w:hAnsiTheme="minorHAnsi"/>
          <w:spacing w:val="4"/>
          <w:sz w:val="24"/>
        </w:rPr>
        <w:t xml:space="preserve">§ </w:t>
      </w:r>
      <w:r w:rsidRPr="00E85F7E">
        <w:rPr>
          <w:rFonts w:asciiTheme="minorHAnsi" w:hAnsiTheme="minorHAnsi"/>
          <w:spacing w:val="4"/>
          <w:sz w:val="24"/>
        </w:rPr>
        <w:t xml:space="preserve">123 ZZVZ. </w:t>
      </w:r>
    </w:p>
    <w:p w14:paraId="5E4A4549" w14:textId="77777777" w:rsidR="0067527B" w:rsidRPr="004F5598" w:rsidRDefault="0067527B" w:rsidP="001B42F1">
      <w:pPr>
        <w:ind w:left="0"/>
        <w:rPr>
          <w:rFonts w:asciiTheme="minorHAnsi" w:hAnsiTheme="minorHAnsi"/>
          <w:spacing w:val="4"/>
          <w:sz w:val="24"/>
          <w:highlight w:val="magenta"/>
        </w:rPr>
      </w:pPr>
    </w:p>
    <w:p w14:paraId="27DF8EB8" w14:textId="3CB357B1" w:rsidR="00F52B96" w:rsidRPr="00FC4602" w:rsidRDefault="004C3EE7" w:rsidP="00B664E7">
      <w:pPr>
        <w:pStyle w:val="Nadpis1"/>
        <w:rPr>
          <w:b w:val="0"/>
        </w:rPr>
      </w:pPr>
      <w:bookmarkStart w:id="32" w:name="_Toc202344556"/>
      <w:r w:rsidRPr="004C3EE7">
        <w:t>Námitky</w:t>
      </w:r>
      <w:r>
        <w:t xml:space="preserve"> a dohled na dodržováním zákona</w:t>
      </w:r>
      <w:bookmarkEnd w:id="32"/>
    </w:p>
    <w:p w14:paraId="30D25987" w14:textId="77777777" w:rsidR="00FC4602" w:rsidRDefault="00F52B96">
      <w:pPr>
        <w:pStyle w:val="Odstavecseseznamem"/>
        <w:widowControl w:val="0"/>
        <w:numPr>
          <w:ilvl w:val="0"/>
          <w:numId w:val="33"/>
        </w:numPr>
        <w:autoSpaceDE w:val="0"/>
        <w:autoSpaceDN w:val="0"/>
        <w:adjustRightInd w:val="0"/>
        <w:ind w:left="851" w:hanging="851"/>
        <w:rPr>
          <w:rFonts w:asciiTheme="minorHAnsi" w:hAnsiTheme="minorHAnsi"/>
          <w:spacing w:val="4"/>
          <w:sz w:val="24"/>
        </w:rPr>
      </w:pPr>
      <w:r w:rsidRPr="004F5598">
        <w:rPr>
          <w:rFonts w:asciiTheme="minorHAnsi" w:hAnsiTheme="minorHAnsi"/>
          <w:spacing w:val="4"/>
          <w:sz w:val="24"/>
        </w:rPr>
        <w:t xml:space="preserve">Podávání námitek, způsob jejich vyřízení a zákaz uzavření </w:t>
      </w:r>
      <w:r>
        <w:rPr>
          <w:rFonts w:asciiTheme="minorHAnsi" w:hAnsiTheme="minorHAnsi"/>
          <w:spacing w:val="4"/>
          <w:sz w:val="24"/>
        </w:rPr>
        <w:t>Smlouvy se řídí ustanoveními § 241</w:t>
      </w:r>
      <w:r w:rsidRPr="004F5598">
        <w:rPr>
          <w:rFonts w:asciiTheme="minorHAnsi" w:hAnsiTheme="minorHAnsi"/>
          <w:spacing w:val="4"/>
          <w:sz w:val="24"/>
        </w:rPr>
        <w:t xml:space="preserve"> až § </w:t>
      </w:r>
      <w:r>
        <w:rPr>
          <w:rFonts w:asciiTheme="minorHAnsi" w:hAnsiTheme="minorHAnsi"/>
          <w:spacing w:val="4"/>
          <w:sz w:val="24"/>
        </w:rPr>
        <w:t>247</w:t>
      </w:r>
      <w:r w:rsidRPr="004F5598">
        <w:rPr>
          <w:rFonts w:asciiTheme="minorHAnsi" w:hAnsiTheme="minorHAnsi"/>
          <w:spacing w:val="4"/>
          <w:sz w:val="24"/>
        </w:rPr>
        <w:t xml:space="preserve"> </w:t>
      </w:r>
      <w:r>
        <w:rPr>
          <w:rFonts w:asciiTheme="minorHAnsi" w:hAnsiTheme="minorHAnsi"/>
          <w:spacing w:val="4"/>
          <w:sz w:val="24"/>
        </w:rPr>
        <w:t>ZZVZ</w:t>
      </w:r>
      <w:r w:rsidRPr="004F5598">
        <w:rPr>
          <w:rFonts w:asciiTheme="minorHAnsi" w:hAnsiTheme="minorHAnsi"/>
          <w:spacing w:val="4"/>
          <w:sz w:val="24"/>
        </w:rPr>
        <w:t>. Podmínky a způsob přezkoumávání úkonů zadavatele orgánem dohledu, kterým je Úřad pro ochranu hospodářské soutěže, upravují § </w:t>
      </w:r>
      <w:r>
        <w:rPr>
          <w:rFonts w:asciiTheme="minorHAnsi" w:hAnsiTheme="minorHAnsi"/>
          <w:spacing w:val="4"/>
          <w:sz w:val="24"/>
        </w:rPr>
        <w:t>248</w:t>
      </w:r>
      <w:r w:rsidRPr="004F5598">
        <w:rPr>
          <w:rFonts w:asciiTheme="minorHAnsi" w:hAnsiTheme="minorHAnsi"/>
          <w:spacing w:val="4"/>
          <w:sz w:val="24"/>
        </w:rPr>
        <w:t xml:space="preserve"> až § </w:t>
      </w:r>
      <w:r>
        <w:rPr>
          <w:rFonts w:asciiTheme="minorHAnsi" w:hAnsiTheme="minorHAnsi"/>
          <w:spacing w:val="4"/>
          <w:sz w:val="24"/>
        </w:rPr>
        <w:t>272</w:t>
      </w:r>
      <w:r w:rsidRPr="004F5598">
        <w:rPr>
          <w:rFonts w:asciiTheme="minorHAnsi" w:hAnsiTheme="minorHAnsi"/>
          <w:spacing w:val="4"/>
          <w:sz w:val="24"/>
        </w:rPr>
        <w:t xml:space="preserve"> </w:t>
      </w:r>
      <w:r>
        <w:rPr>
          <w:rFonts w:asciiTheme="minorHAnsi" w:hAnsiTheme="minorHAnsi"/>
          <w:spacing w:val="4"/>
          <w:sz w:val="24"/>
        </w:rPr>
        <w:t>ZZVZ</w:t>
      </w:r>
      <w:r w:rsidRPr="004F5598">
        <w:rPr>
          <w:rFonts w:asciiTheme="minorHAnsi" w:hAnsiTheme="minorHAnsi"/>
          <w:spacing w:val="4"/>
          <w:sz w:val="24"/>
        </w:rPr>
        <w:t xml:space="preserve">. </w:t>
      </w:r>
    </w:p>
    <w:p w14:paraId="64FF8C2E" w14:textId="77777777" w:rsidR="00FC4602" w:rsidRDefault="00FC4602" w:rsidP="00FC4602">
      <w:pPr>
        <w:pStyle w:val="Odstavecseseznamem"/>
        <w:widowControl w:val="0"/>
        <w:autoSpaceDE w:val="0"/>
        <w:autoSpaceDN w:val="0"/>
        <w:adjustRightInd w:val="0"/>
        <w:ind w:left="851"/>
        <w:rPr>
          <w:rFonts w:asciiTheme="minorHAnsi" w:hAnsiTheme="minorHAnsi"/>
          <w:spacing w:val="4"/>
          <w:sz w:val="24"/>
        </w:rPr>
      </w:pPr>
    </w:p>
    <w:p w14:paraId="7CAE6140" w14:textId="1530D4EC" w:rsidR="0088071C" w:rsidRPr="00EF5B60" w:rsidRDefault="0088071C">
      <w:pPr>
        <w:pStyle w:val="Odstavecseseznamem"/>
        <w:widowControl w:val="0"/>
        <w:numPr>
          <w:ilvl w:val="0"/>
          <w:numId w:val="33"/>
        </w:numPr>
        <w:autoSpaceDE w:val="0"/>
        <w:autoSpaceDN w:val="0"/>
        <w:adjustRightInd w:val="0"/>
        <w:ind w:left="851" w:hanging="851"/>
        <w:rPr>
          <w:rFonts w:asciiTheme="minorHAnsi" w:hAnsiTheme="minorHAnsi"/>
          <w:spacing w:val="4"/>
          <w:sz w:val="24"/>
        </w:rPr>
      </w:pPr>
      <w:r w:rsidRPr="00EF5B60">
        <w:rPr>
          <w:rFonts w:asciiTheme="minorHAnsi" w:hAnsiTheme="minorHAnsi"/>
          <w:b/>
          <w:bCs/>
          <w:spacing w:val="4"/>
          <w:sz w:val="24"/>
        </w:rPr>
        <w:t xml:space="preserve">Zadavatel v souladu s § 242 odst. 5 </w:t>
      </w:r>
      <w:r w:rsidR="00E719C9" w:rsidRPr="00EF5B60">
        <w:rPr>
          <w:rFonts w:asciiTheme="minorHAnsi" w:hAnsiTheme="minorHAnsi"/>
          <w:b/>
          <w:bCs/>
          <w:spacing w:val="4"/>
          <w:sz w:val="24"/>
        </w:rPr>
        <w:t>ZZVZ</w:t>
      </w:r>
      <w:r w:rsidRPr="00EF5B60">
        <w:rPr>
          <w:rFonts w:asciiTheme="minorHAnsi" w:hAnsiTheme="minorHAnsi"/>
          <w:b/>
          <w:bCs/>
          <w:spacing w:val="4"/>
          <w:sz w:val="24"/>
        </w:rPr>
        <w:t xml:space="preserve"> stanovuje, že námitky podle § 242 odst. 4 </w:t>
      </w:r>
      <w:r w:rsidR="00E719C9" w:rsidRPr="00EF5B60">
        <w:rPr>
          <w:rFonts w:asciiTheme="minorHAnsi" w:hAnsiTheme="minorHAnsi"/>
          <w:b/>
          <w:bCs/>
          <w:spacing w:val="4"/>
          <w:sz w:val="24"/>
        </w:rPr>
        <w:t>ZZVZ</w:t>
      </w:r>
      <w:r w:rsidRPr="00EF5B60">
        <w:rPr>
          <w:rFonts w:asciiTheme="minorHAnsi" w:hAnsiTheme="minorHAnsi"/>
          <w:b/>
          <w:bCs/>
          <w:spacing w:val="4"/>
          <w:sz w:val="24"/>
        </w:rPr>
        <w:t xml:space="preserve"> lze podat nejpozději do 72 hodin před uplynutím lhůty pro podání nabídek. </w:t>
      </w:r>
    </w:p>
    <w:p w14:paraId="5E02EC3D" w14:textId="75B870A5" w:rsidR="00824648" w:rsidRPr="00FC4602" w:rsidRDefault="00824648" w:rsidP="00FC4602">
      <w:pPr>
        <w:widowControl w:val="0"/>
        <w:autoSpaceDE w:val="0"/>
        <w:autoSpaceDN w:val="0"/>
        <w:adjustRightInd w:val="0"/>
        <w:ind w:left="0"/>
        <w:rPr>
          <w:rFonts w:asciiTheme="minorHAnsi" w:hAnsiTheme="minorHAnsi"/>
          <w:spacing w:val="4"/>
          <w:sz w:val="24"/>
        </w:rPr>
      </w:pPr>
    </w:p>
    <w:p w14:paraId="75CEA398" w14:textId="1CD92415" w:rsidR="00824648" w:rsidRPr="00FC4602" w:rsidRDefault="00824648" w:rsidP="00B664E7">
      <w:pPr>
        <w:pStyle w:val="Nadpis1"/>
      </w:pPr>
      <w:bookmarkStart w:id="33" w:name="_Toc202344557"/>
      <w:r w:rsidRPr="004C3EE7">
        <w:t>Odůvodnění</w:t>
      </w:r>
      <w:r w:rsidRPr="00731763">
        <w:t xml:space="preserve"> </w:t>
      </w:r>
      <w:r w:rsidRPr="00B664E7">
        <w:t>dodržení</w:t>
      </w:r>
      <w:r w:rsidRPr="00731763">
        <w:t xml:space="preserve"> zásad sociálně a environmentálně </w:t>
      </w:r>
      <w:r w:rsidRPr="004C3EE7">
        <w:t>odpovědného</w:t>
      </w:r>
      <w:r w:rsidRPr="00731763">
        <w:t xml:space="preserve"> zadávání a inovací</w:t>
      </w:r>
      <w:bookmarkEnd w:id="33"/>
      <w:r w:rsidRPr="00731763">
        <w:t xml:space="preserve"> </w:t>
      </w:r>
    </w:p>
    <w:p w14:paraId="26A98402" w14:textId="242A0B35" w:rsidR="00A3552B" w:rsidRDefault="00824648" w:rsidP="00A3552B">
      <w:pPr>
        <w:pStyle w:val="Odstavecseseznamem"/>
        <w:numPr>
          <w:ilvl w:val="0"/>
          <w:numId w:val="18"/>
        </w:numPr>
        <w:autoSpaceDE w:val="0"/>
        <w:autoSpaceDN w:val="0"/>
        <w:adjustRightInd w:val="0"/>
        <w:ind w:left="851" w:hanging="851"/>
        <w:rPr>
          <w:rFonts w:asciiTheme="minorHAnsi" w:hAnsiTheme="minorHAnsi" w:cstheme="minorHAnsi"/>
          <w:kern w:val="3"/>
          <w:sz w:val="24"/>
          <w:lang w:eastAsia="ar-SA"/>
        </w:rPr>
      </w:pPr>
      <w:r w:rsidRPr="007A4C8B">
        <w:rPr>
          <w:rFonts w:asciiTheme="minorHAnsi" w:hAnsiTheme="minorHAnsi" w:cstheme="minorHAnsi"/>
          <w:kern w:val="3"/>
          <w:sz w:val="24"/>
          <w:lang w:eastAsia="ar-SA"/>
        </w:rPr>
        <w:t>Zadavatel posoudil použití zásad sociálně a environmentálně odpovědného zadávání a inovací dle § 6 odst. 4 ZZVZ.</w:t>
      </w:r>
    </w:p>
    <w:p w14:paraId="2B4C531E" w14:textId="77777777" w:rsidR="00A3552B" w:rsidRPr="00A3552B" w:rsidRDefault="00A3552B" w:rsidP="00A3552B">
      <w:pPr>
        <w:pStyle w:val="Odstavecseseznamem"/>
        <w:autoSpaceDE w:val="0"/>
        <w:autoSpaceDN w:val="0"/>
        <w:adjustRightInd w:val="0"/>
        <w:ind w:left="851"/>
        <w:rPr>
          <w:rFonts w:asciiTheme="minorHAnsi" w:hAnsiTheme="minorHAnsi" w:cstheme="minorHAnsi"/>
          <w:kern w:val="3"/>
          <w:sz w:val="24"/>
          <w:lang w:eastAsia="ar-SA"/>
        </w:rPr>
      </w:pPr>
    </w:p>
    <w:p w14:paraId="13563A77" w14:textId="04B4AC66" w:rsidR="00131078" w:rsidRPr="00FC4602" w:rsidRDefault="00131078">
      <w:pPr>
        <w:pStyle w:val="Odstavecseseznamem"/>
        <w:numPr>
          <w:ilvl w:val="0"/>
          <w:numId w:val="18"/>
        </w:numPr>
        <w:autoSpaceDE w:val="0"/>
        <w:autoSpaceDN w:val="0"/>
        <w:adjustRightInd w:val="0"/>
        <w:ind w:left="851" w:hanging="851"/>
        <w:rPr>
          <w:rFonts w:asciiTheme="minorHAnsi" w:hAnsiTheme="minorHAnsi" w:cstheme="minorHAnsi"/>
          <w:kern w:val="3"/>
          <w:sz w:val="24"/>
          <w:lang w:eastAsia="ar-SA"/>
        </w:rPr>
      </w:pPr>
      <w:r w:rsidRPr="00FC4602">
        <w:rPr>
          <w:rFonts w:asciiTheme="minorHAnsi" w:hAnsiTheme="minorHAnsi" w:cstheme="minorHAnsi"/>
          <w:b/>
          <w:bCs/>
          <w:sz w:val="24"/>
        </w:rPr>
        <w:t>Sociálně odpovědné zadávání</w:t>
      </w:r>
    </w:p>
    <w:p w14:paraId="391B5416" w14:textId="77777777" w:rsidR="00131078" w:rsidRPr="00131078" w:rsidRDefault="00131078" w:rsidP="00FC4602">
      <w:pPr>
        <w:autoSpaceDE w:val="0"/>
        <w:autoSpaceDN w:val="0"/>
        <w:adjustRightInd w:val="0"/>
        <w:ind w:left="849"/>
        <w:rPr>
          <w:rFonts w:asciiTheme="minorHAnsi" w:hAnsiTheme="minorHAnsi" w:cstheme="minorHAnsi"/>
          <w:kern w:val="3"/>
          <w:sz w:val="24"/>
          <w:lang w:eastAsia="ar-SA"/>
        </w:rPr>
      </w:pPr>
      <w:r w:rsidRPr="00257FCA">
        <w:rPr>
          <w:rFonts w:ascii="Calibri" w:hAnsi="Calibri" w:cs="Calibri"/>
          <w:color w:val="000000"/>
          <w:sz w:val="24"/>
        </w:rPr>
        <w:t xml:space="preserve">Zadavatel při přípravě zadávacích podmínek včetně způsobu hodnocení nabídek a pravidel pro výběr </w:t>
      </w:r>
      <w:r w:rsidRPr="00131078">
        <w:rPr>
          <w:rFonts w:ascii="Calibri" w:hAnsi="Calibri" w:cs="Calibri"/>
          <w:color w:val="000000"/>
          <w:sz w:val="24"/>
        </w:rPr>
        <w:t xml:space="preserve">dodavatele posoudil a zohlednil možnosti použití zásad sociálně odpovědného zadávání veřejných zakázek, a to s následujícím výsledkem. </w:t>
      </w:r>
    </w:p>
    <w:p w14:paraId="6E3A087D" w14:textId="77777777" w:rsidR="00131078" w:rsidRPr="00131078" w:rsidRDefault="00131078" w:rsidP="00131078">
      <w:pPr>
        <w:autoSpaceDE w:val="0"/>
        <w:autoSpaceDN w:val="0"/>
        <w:adjustRightInd w:val="0"/>
        <w:ind w:left="0"/>
        <w:rPr>
          <w:rFonts w:ascii="Calibri" w:hAnsi="Calibri" w:cs="Calibri"/>
          <w:color w:val="000000"/>
          <w:sz w:val="24"/>
        </w:rPr>
      </w:pPr>
    </w:p>
    <w:p w14:paraId="06099628" w14:textId="293EEDEB" w:rsidR="00131078" w:rsidRPr="00131078" w:rsidRDefault="00131078" w:rsidP="00FC4602">
      <w:pPr>
        <w:autoSpaceDE w:val="0"/>
        <w:autoSpaceDN w:val="0"/>
        <w:adjustRightInd w:val="0"/>
        <w:ind w:left="141" w:firstLine="708"/>
        <w:rPr>
          <w:rFonts w:ascii="Calibri" w:hAnsi="Calibri" w:cs="Calibri"/>
          <w:color w:val="000000"/>
          <w:sz w:val="24"/>
        </w:rPr>
      </w:pPr>
      <w:r w:rsidRPr="00131078">
        <w:rPr>
          <w:rFonts w:ascii="Calibri" w:hAnsi="Calibri" w:cs="Calibri"/>
          <w:color w:val="000000"/>
          <w:sz w:val="24"/>
        </w:rPr>
        <w:t>Zadavatel zohledňuje například tyto aspekty sociálně odpovědného zadávání:</w:t>
      </w:r>
    </w:p>
    <w:p w14:paraId="3F1EFAC5" w14:textId="1C2AB3C7" w:rsidR="00131078" w:rsidRPr="00131078" w:rsidRDefault="00131078" w:rsidP="00131078">
      <w:pPr>
        <w:autoSpaceDE w:val="0"/>
        <w:autoSpaceDN w:val="0"/>
        <w:adjustRightInd w:val="0"/>
        <w:ind w:left="0"/>
        <w:jc w:val="left"/>
        <w:rPr>
          <w:rFonts w:ascii="Calibri" w:eastAsiaTheme="minorHAnsi" w:hAnsi="Calibri" w:cs="Calibri"/>
          <w:color w:val="000000"/>
          <w:sz w:val="24"/>
          <w:lang w:eastAsia="en-US"/>
        </w:rPr>
      </w:pPr>
    </w:p>
    <w:p w14:paraId="15058B0D" w14:textId="77777777" w:rsidR="00FC4602" w:rsidRPr="006F3E45" w:rsidRDefault="00131078">
      <w:pPr>
        <w:pStyle w:val="Odstavecseseznamem"/>
        <w:numPr>
          <w:ilvl w:val="0"/>
          <w:numId w:val="19"/>
        </w:numPr>
        <w:autoSpaceDE w:val="0"/>
        <w:autoSpaceDN w:val="0"/>
        <w:adjustRightInd w:val="0"/>
        <w:spacing w:after="178"/>
        <w:ind w:left="1276" w:hanging="425"/>
        <w:jc w:val="left"/>
        <w:rPr>
          <w:rFonts w:ascii="Calibri" w:eastAsiaTheme="minorHAnsi" w:hAnsi="Calibri" w:cs="Calibri"/>
          <w:color w:val="000000"/>
          <w:sz w:val="24"/>
          <w:lang w:eastAsia="en-US"/>
        </w:rPr>
      </w:pPr>
      <w:r w:rsidRPr="006F3E45">
        <w:rPr>
          <w:rFonts w:ascii="Calibri" w:eastAsiaTheme="minorHAnsi" w:hAnsi="Calibri" w:cs="Calibri"/>
          <w:color w:val="000000"/>
          <w:sz w:val="24"/>
          <w:lang w:eastAsia="en-US"/>
        </w:rPr>
        <w:t>odpovídající pracovní podmínky pro řidiče –</w:t>
      </w:r>
      <w:r w:rsidR="00C92EBF" w:rsidRPr="006F3E45">
        <w:rPr>
          <w:rFonts w:ascii="Calibri" w:eastAsiaTheme="minorHAnsi" w:hAnsi="Calibri" w:cs="Calibri"/>
          <w:color w:val="000000"/>
          <w:sz w:val="24"/>
          <w:lang w:eastAsia="en-US"/>
        </w:rPr>
        <w:t xml:space="preserve"> </w:t>
      </w:r>
      <w:r w:rsidRPr="006F3E45">
        <w:rPr>
          <w:rFonts w:ascii="Calibri" w:eastAsiaTheme="minorHAnsi" w:hAnsi="Calibri" w:cs="Calibri"/>
          <w:color w:val="000000"/>
          <w:sz w:val="24"/>
          <w:lang w:eastAsia="en-US"/>
        </w:rPr>
        <w:t xml:space="preserve">vozidla musí být vybavena klimatizací; </w:t>
      </w:r>
    </w:p>
    <w:p w14:paraId="3E7513E7" w14:textId="77777777" w:rsidR="00FC4602" w:rsidRPr="006F3E45" w:rsidRDefault="00131078">
      <w:pPr>
        <w:pStyle w:val="Odstavecseseznamem"/>
        <w:numPr>
          <w:ilvl w:val="0"/>
          <w:numId w:val="19"/>
        </w:numPr>
        <w:autoSpaceDE w:val="0"/>
        <w:autoSpaceDN w:val="0"/>
        <w:adjustRightInd w:val="0"/>
        <w:spacing w:after="178"/>
        <w:ind w:left="1276" w:hanging="425"/>
        <w:jc w:val="left"/>
        <w:rPr>
          <w:rFonts w:ascii="Calibri" w:eastAsiaTheme="minorHAnsi" w:hAnsi="Calibri" w:cs="Calibri"/>
          <w:color w:val="000000"/>
          <w:sz w:val="24"/>
          <w:lang w:eastAsia="en-US"/>
        </w:rPr>
      </w:pPr>
      <w:r w:rsidRPr="006F3E45">
        <w:rPr>
          <w:rFonts w:ascii="Calibri" w:eastAsiaTheme="minorHAnsi" w:hAnsi="Calibri" w:cs="Calibri"/>
          <w:color w:val="000000"/>
          <w:sz w:val="24"/>
          <w:lang w:eastAsia="en-US"/>
        </w:rPr>
        <w:t>dostupnost dopravy pro osoby se sníženou schopností pohybu a orientace –</w:t>
      </w:r>
      <w:r w:rsidR="00257FCA" w:rsidRPr="006F3E45">
        <w:rPr>
          <w:rFonts w:ascii="Calibri" w:eastAsiaTheme="minorHAnsi" w:hAnsi="Calibri" w:cs="Calibri"/>
          <w:color w:val="000000"/>
          <w:sz w:val="24"/>
          <w:lang w:eastAsia="en-US"/>
        </w:rPr>
        <w:t xml:space="preserve"> zadavatel požaduje, aby všechna základní vozidla byla v provedení nízkopodlažní</w:t>
      </w:r>
      <w:r w:rsidR="00BC3A97" w:rsidRPr="006F3E45">
        <w:rPr>
          <w:rFonts w:ascii="Calibri" w:eastAsiaTheme="minorHAnsi" w:hAnsi="Calibri" w:cs="Calibri"/>
          <w:color w:val="000000"/>
          <w:sz w:val="24"/>
          <w:lang w:eastAsia="en-US"/>
        </w:rPr>
        <w:t>;</w:t>
      </w:r>
    </w:p>
    <w:p w14:paraId="4E5F767F" w14:textId="15AEBDBF" w:rsidR="00772075" w:rsidRDefault="00BC3A97" w:rsidP="00DC5D9C">
      <w:pPr>
        <w:pStyle w:val="Odstavecseseznamem"/>
        <w:numPr>
          <w:ilvl w:val="0"/>
          <w:numId w:val="19"/>
        </w:numPr>
        <w:autoSpaceDE w:val="0"/>
        <w:autoSpaceDN w:val="0"/>
        <w:adjustRightInd w:val="0"/>
        <w:spacing w:after="178"/>
        <w:ind w:left="1276" w:hanging="425"/>
        <w:jc w:val="left"/>
        <w:rPr>
          <w:rFonts w:ascii="Calibri" w:eastAsiaTheme="minorHAnsi" w:hAnsi="Calibri" w:cs="Calibri"/>
          <w:color w:val="000000"/>
          <w:sz w:val="24"/>
          <w:lang w:eastAsia="en-US"/>
        </w:rPr>
      </w:pPr>
      <w:r w:rsidRPr="006F3E45">
        <w:rPr>
          <w:rFonts w:ascii="Calibri" w:eastAsiaTheme="minorHAnsi" w:hAnsi="Calibri" w:cs="Calibri"/>
          <w:color w:val="000000"/>
          <w:sz w:val="24"/>
          <w:lang w:eastAsia="en-US"/>
        </w:rPr>
        <w:t>definována</w:t>
      </w:r>
      <w:r w:rsidRPr="006F3E45">
        <w:rPr>
          <w:rFonts w:asciiTheme="minorHAnsi" w:hAnsiTheme="minorHAnsi" w:cs="Arial"/>
          <w:bCs/>
          <w:sz w:val="24"/>
        </w:rPr>
        <w:t xml:space="preserve"> povinnost řidiče pomáhat při nástupu a výstupu osobám se </w:t>
      </w:r>
      <w:r w:rsidRPr="006F3E45">
        <w:rPr>
          <w:rFonts w:ascii="Calibri" w:eastAsiaTheme="minorHAnsi" w:hAnsi="Calibri" w:cs="Calibri"/>
          <w:color w:val="000000"/>
          <w:sz w:val="24"/>
          <w:lang w:eastAsia="en-US"/>
        </w:rPr>
        <w:t>sníženou schopností pohybu a orientace.</w:t>
      </w:r>
    </w:p>
    <w:p w14:paraId="25CA8273" w14:textId="77777777" w:rsidR="00DC5D9C" w:rsidRPr="00DC5D9C" w:rsidRDefault="00DC5D9C" w:rsidP="00DC5D9C">
      <w:pPr>
        <w:pStyle w:val="Odstavecseseznamem"/>
        <w:autoSpaceDE w:val="0"/>
        <w:autoSpaceDN w:val="0"/>
        <w:adjustRightInd w:val="0"/>
        <w:spacing w:after="178"/>
        <w:ind w:left="1276"/>
        <w:jc w:val="left"/>
        <w:rPr>
          <w:rFonts w:ascii="Calibri" w:eastAsiaTheme="minorHAnsi" w:hAnsi="Calibri" w:cs="Calibri"/>
          <w:color w:val="000000"/>
          <w:sz w:val="12"/>
          <w:szCs w:val="12"/>
          <w:lang w:eastAsia="en-US"/>
        </w:rPr>
      </w:pPr>
    </w:p>
    <w:p w14:paraId="49DB3813" w14:textId="77777777" w:rsidR="00131078" w:rsidRPr="00D52E28" w:rsidRDefault="00131078">
      <w:pPr>
        <w:pStyle w:val="Odstavecseseznamem"/>
        <w:numPr>
          <w:ilvl w:val="0"/>
          <w:numId w:val="18"/>
        </w:numPr>
        <w:autoSpaceDE w:val="0"/>
        <w:autoSpaceDN w:val="0"/>
        <w:adjustRightInd w:val="0"/>
        <w:ind w:left="851" w:hanging="851"/>
        <w:rPr>
          <w:rFonts w:asciiTheme="minorHAnsi" w:hAnsiTheme="minorHAnsi" w:cstheme="minorHAnsi"/>
          <w:b/>
          <w:bCs/>
          <w:sz w:val="24"/>
        </w:rPr>
      </w:pPr>
      <w:r w:rsidRPr="00D52E28">
        <w:rPr>
          <w:rFonts w:asciiTheme="minorHAnsi" w:hAnsiTheme="minorHAnsi" w:cstheme="minorHAnsi"/>
          <w:b/>
          <w:bCs/>
          <w:sz w:val="24"/>
        </w:rPr>
        <w:t>Environmentálně odpovědné zadávání</w:t>
      </w:r>
    </w:p>
    <w:p w14:paraId="1C46573E" w14:textId="23D6F8AA" w:rsidR="00131078" w:rsidRPr="00D52E28" w:rsidRDefault="00131078" w:rsidP="00FC4602">
      <w:pPr>
        <w:autoSpaceDE w:val="0"/>
        <w:autoSpaceDN w:val="0"/>
        <w:adjustRightInd w:val="0"/>
        <w:ind w:left="849"/>
        <w:rPr>
          <w:rFonts w:ascii="Calibri" w:eastAsiaTheme="minorHAnsi" w:hAnsi="Calibri" w:cs="Calibri"/>
          <w:color w:val="000000"/>
          <w:sz w:val="24"/>
          <w:lang w:eastAsia="en-US"/>
        </w:rPr>
      </w:pPr>
      <w:r w:rsidRPr="00D52E28">
        <w:rPr>
          <w:rFonts w:ascii="Calibri" w:eastAsiaTheme="minorHAnsi" w:hAnsi="Calibri" w:cs="Calibri"/>
          <w:color w:val="000000"/>
          <w:sz w:val="24"/>
          <w:lang w:eastAsia="en-US"/>
        </w:rPr>
        <w:t>Zadavatel při přípravě zadávacích podmínek posoudil a zohlednil možnosti použití zásad environmentálně odpovědného zadávání veřejných zakázek, a to s následujícím výsledkem:</w:t>
      </w:r>
    </w:p>
    <w:p w14:paraId="5A2DF377" w14:textId="77777777" w:rsidR="00131078" w:rsidRPr="00D52E28" w:rsidRDefault="00131078" w:rsidP="00131078">
      <w:pPr>
        <w:autoSpaceDE w:val="0"/>
        <w:autoSpaceDN w:val="0"/>
        <w:adjustRightInd w:val="0"/>
        <w:ind w:left="0"/>
        <w:jc w:val="left"/>
        <w:rPr>
          <w:rFonts w:ascii="Calibri" w:eastAsiaTheme="minorHAnsi" w:hAnsi="Calibri" w:cs="Calibri"/>
          <w:color w:val="000000"/>
          <w:sz w:val="24"/>
          <w:lang w:eastAsia="en-US"/>
        </w:rPr>
      </w:pPr>
    </w:p>
    <w:p w14:paraId="681A6207" w14:textId="1FC6D0F0" w:rsidR="00131078" w:rsidRPr="00D52E28" w:rsidRDefault="00131078" w:rsidP="00FC4602">
      <w:pPr>
        <w:ind w:left="851" w:hanging="2"/>
        <w:rPr>
          <w:rFonts w:ascii="Calibri" w:eastAsiaTheme="minorHAnsi" w:hAnsi="Calibri" w:cs="Calibri"/>
          <w:color w:val="000000"/>
          <w:sz w:val="24"/>
          <w:lang w:eastAsia="en-US"/>
        </w:rPr>
      </w:pPr>
      <w:r w:rsidRPr="00D52E28">
        <w:rPr>
          <w:rFonts w:ascii="Calibri" w:eastAsiaTheme="minorHAnsi" w:hAnsi="Calibri" w:cs="Calibri"/>
          <w:color w:val="000000"/>
          <w:sz w:val="24"/>
          <w:lang w:eastAsia="en-US"/>
        </w:rPr>
        <w:t>Zadavatel zohledňuje například tyto aspekty environmentálně odpovědného zadávání:</w:t>
      </w:r>
    </w:p>
    <w:p w14:paraId="75748B45" w14:textId="1DD747AE" w:rsidR="00131078" w:rsidRPr="00D52E28" w:rsidRDefault="00131078" w:rsidP="00131078">
      <w:pPr>
        <w:autoSpaceDE w:val="0"/>
        <w:autoSpaceDN w:val="0"/>
        <w:adjustRightInd w:val="0"/>
        <w:ind w:left="0"/>
        <w:jc w:val="left"/>
        <w:rPr>
          <w:rFonts w:ascii="Calibri" w:eastAsiaTheme="minorHAnsi" w:hAnsi="Calibri" w:cs="Calibri"/>
          <w:color w:val="000000"/>
          <w:sz w:val="24"/>
          <w:lang w:eastAsia="en-US"/>
        </w:rPr>
      </w:pPr>
    </w:p>
    <w:p w14:paraId="3E104835" w14:textId="77777777" w:rsidR="00FC4602" w:rsidRPr="00D52E28" w:rsidRDefault="00131078">
      <w:pPr>
        <w:pStyle w:val="Odstavecseseznamem"/>
        <w:numPr>
          <w:ilvl w:val="0"/>
          <w:numId w:val="34"/>
        </w:numPr>
        <w:autoSpaceDE w:val="0"/>
        <w:autoSpaceDN w:val="0"/>
        <w:adjustRightInd w:val="0"/>
        <w:spacing w:after="178"/>
        <w:ind w:left="1276" w:hanging="425"/>
        <w:jc w:val="left"/>
        <w:rPr>
          <w:rFonts w:ascii="Calibri" w:eastAsiaTheme="minorHAnsi" w:hAnsi="Calibri" w:cs="Calibri"/>
          <w:color w:val="000000"/>
          <w:sz w:val="24"/>
          <w:lang w:eastAsia="en-US"/>
        </w:rPr>
      </w:pPr>
      <w:r w:rsidRPr="00D52E28">
        <w:rPr>
          <w:rFonts w:ascii="Calibri" w:eastAsiaTheme="minorHAnsi" w:hAnsi="Calibri" w:cs="Calibri"/>
          <w:color w:val="000000"/>
          <w:sz w:val="24"/>
          <w:lang w:eastAsia="en-US"/>
        </w:rPr>
        <w:t xml:space="preserve">emise vozidel – stanoveny požadavky na EURO normu; </w:t>
      </w:r>
    </w:p>
    <w:p w14:paraId="02C4FBED" w14:textId="77777777" w:rsidR="00FC4602" w:rsidRPr="00D52E28" w:rsidRDefault="00131078">
      <w:pPr>
        <w:pStyle w:val="Odstavecseseznamem"/>
        <w:numPr>
          <w:ilvl w:val="0"/>
          <w:numId w:val="34"/>
        </w:numPr>
        <w:autoSpaceDE w:val="0"/>
        <w:autoSpaceDN w:val="0"/>
        <w:adjustRightInd w:val="0"/>
        <w:spacing w:after="178"/>
        <w:ind w:left="1276" w:hanging="425"/>
        <w:jc w:val="left"/>
        <w:rPr>
          <w:rFonts w:ascii="Calibri" w:eastAsiaTheme="minorHAnsi" w:hAnsi="Calibri" w:cs="Calibri"/>
          <w:color w:val="000000"/>
          <w:sz w:val="24"/>
          <w:lang w:eastAsia="en-US"/>
        </w:rPr>
      </w:pPr>
      <w:r w:rsidRPr="00D52E28">
        <w:rPr>
          <w:rFonts w:ascii="Calibri" w:eastAsiaTheme="minorHAnsi" w:hAnsi="Calibri" w:cs="Calibri"/>
          <w:color w:val="000000"/>
          <w:sz w:val="24"/>
          <w:lang w:eastAsia="en-US"/>
        </w:rPr>
        <w:t xml:space="preserve">emise vozidel – umožněno použití vozidel na alternativní pohon; </w:t>
      </w:r>
    </w:p>
    <w:p w14:paraId="7DAEF728" w14:textId="1F5BB042" w:rsidR="00131078" w:rsidRDefault="00131078" w:rsidP="00DC5D9C">
      <w:pPr>
        <w:pStyle w:val="Odstavecseseznamem"/>
        <w:numPr>
          <w:ilvl w:val="0"/>
          <w:numId w:val="34"/>
        </w:numPr>
        <w:autoSpaceDE w:val="0"/>
        <w:autoSpaceDN w:val="0"/>
        <w:adjustRightInd w:val="0"/>
        <w:spacing w:after="178"/>
        <w:ind w:left="1276" w:hanging="425"/>
        <w:jc w:val="left"/>
        <w:rPr>
          <w:rFonts w:ascii="Calibri" w:eastAsiaTheme="minorHAnsi" w:hAnsi="Calibri" w:cs="Calibri"/>
          <w:color w:val="000000"/>
          <w:sz w:val="24"/>
          <w:lang w:eastAsia="en-US"/>
        </w:rPr>
      </w:pPr>
      <w:r w:rsidRPr="00D52E28">
        <w:rPr>
          <w:rFonts w:ascii="Calibri" w:eastAsiaTheme="minorHAnsi" w:hAnsi="Calibri" w:cs="Calibri"/>
          <w:color w:val="000000"/>
          <w:sz w:val="24"/>
          <w:lang w:eastAsia="en-US"/>
        </w:rPr>
        <w:t>stanoveny požadavky na průměrné a maximální stáří vozidel</w:t>
      </w:r>
      <w:r w:rsidR="00D52E28" w:rsidRPr="00D52E28">
        <w:rPr>
          <w:rFonts w:ascii="Calibri" w:eastAsiaTheme="minorHAnsi" w:hAnsi="Calibri" w:cs="Calibri"/>
          <w:color w:val="000000"/>
          <w:sz w:val="24"/>
          <w:lang w:eastAsia="en-US"/>
        </w:rPr>
        <w:t>.</w:t>
      </w:r>
    </w:p>
    <w:p w14:paraId="17893951" w14:textId="77777777" w:rsidR="00DC5D9C" w:rsidRPr="00DC5D9C" w:rsidRDefault="00DC5D9C" w:rsidP="00DC5D9C">
      <w:pPr>
        <w:pStyle w:val="Odstavecseseznamem"/>
        <w:autoSpaceDE w:val="0"/>
        <w:autoSpaceDN w:val="0"/>
        <w:adjustRightInd w:val="0"/>
        <w:spacing w:after="178"/>
        <w:ind w:left="1276"/>
        <w:jc w:val="left"/>
        <w:rPr>
          <w:rFonts w:ascii="Calibri" w:eastAsiaTheme="minorHAnsi" w:hAnsi="Calibri" w:cs="Calibri"/>
          <w:color w:val="000000"/>
          <w:sz w:val="12"/>
          <w:szCs w:val="12"/>
          <w:lang w:eastAsia="en-US"/>
        </w:rPr>
      </w:pPr>
    </w:p>
    <w:p w14:paraId="6367E530" w14:textId="77777777" w:rsidR="00131078" w:rsidRPr="00C24ACD" w:rsidRDefault="00131078">
      <w:pPr>
        <w:pStyle w:val="Odstavecseseznamem"/>
        <w:numPr>
          <w:ilvl w:val="0"/>
          <w:numId w:val="18"/>
        </w:numPr>
        <w:autoSpaceDE w:val="0"/>
        <w:autoSpaceDN w:val="0"/>
        <w:adjustRightInd w:val="0"/>
        <w:ind w:left="851" w:hanging="709"/>
        <w:rPr>
          <w:rFonts w:asciiTheme="minorHAnsi" w:hAnsiTheme="minorHAnsi" w:cstheme="minorHAnsi"/>
          <w:b/>
          <w:bCs/>
          <w:sz w:val="24"/>
        </w:rPr>
      </w:pPr>
      <w:r w:rsidRPr="00C24ACD">
        <w:rPr>
          <w:rFonts w:asciiTheme="minorHAnsi" w:hAnsiTheme="minorHAnsi" w:cstheme="minorHAnsi"/>
          <w:b/>
          <w:bCs/>
          <w:sz w:val="24"/>
        </w:rPr>
        <w:t>Inovace</w:t>
      </w:r>
    </w:p>
    <w:p w14:paraId="23D052E8" w14:textId="77777777" w:rsidR="00131078" w:rsidRDefault="00131078" w:rsidP="00FC4602">
      <w:pPr>
        <w:pStyle w:val="Odstavecseseznamem"/>
        <w:autoSpaceDE w:val="0"/>
        <w:autoSpaceDN w:val="0"/>
        <w:adjustRightInd w:val="0"/>
        <w:ind w:left="851"/>
        <w:rPr>
          <w:rFonts w:asciiTheme="minorHAnsi" w:hAnsiTheme="minorHAnsi" w:cstheme="minorHAnsi"/>
          <w:sz w:val="24"/>
        </w:rPr>
      </w:pPr>
      <w:r w:rsidRPr="00C24ACD">
        <w:rPr>
          <w:rFonts w:asciiTheme="minorHAnsi" w:hAnsiTheme="minorHAnsi" w:cstheme="minorHAnsi"/>
          <w:sz w:val="24"/>
        </w:rPr>
        <w:t>Zadavatel při zadávání této veřejné zakázky posoudil možnosti uplatnění aspektů inovací při zadávání a konstatuje, že při vytváření zadávacích podmínek včetně způsobu hodnocení nabídek a pravidel pro výběr dodavatele veřejné zakázky nebylo možné jejich použití</w:t>
      </w:r>
    </w:p>
    <w:p w14:paraId="3AFF8655" w14:textId="77777777" w:rsidR="004B7615" w:rsidRDefault="004B7615" w:rsidP="00FC4602">
      <w:pPr>
        <w:ind w:left="0"/>
        <w:rPr>
          <w:rFonts w:asciiTheme="minorHAnsi" w:hAnsiTheme="minorHAnsi" w:cs="Arial"/>
          <w:bCs/>
          <w:sz w:val="24"/>
        </w:rPr>
      </w:pPr>
    </w:p>
    <w:p w14:paraId="2DB16293" w14:textId="34783396" w:rsidR="003D4492" w:rsidRPr="00EF5B60" w:rsidRDefault="0088071C" w:rsidP="00B664E7">
      <w:pPr>
        <w:pStyle w:val="Nadpis1"/>
      </w:pPr>
      <w:bookmarkStart w:id="34" w:name="_Toc202344558"/>
      <w:r w:rsidRPr="00EF5B60">
        <w:t>Seznam příloh</w:t>
      </w:r>
      <w:bookmarkEnd w:id="34"/>
    </w:p>
    <w:p w14:paraId="2CD6C336" w14:textId="5BD847C5" w:rsidR="00497110" w:rsidRDefault="0088071C" w:rsidP="00FC4602">
      <w:pPr>
        <w:ind w:left="851"/>
        <w:rPr>
          <w:rFonts w:asciiTheme="minorHAnsi" w:hAnsiTheme="minorHAnsi" w:cs="Arial"/>
          <w:bCs/>
          <w:sz w:val="24"/>
        </w:rPr>
      </w:pPr>
      <w:r>
        <w:rPr>
          <w:rFonts w:asciiTheme="minorHAnsi" w:hAnsiTheme="minorHAnsi" w:cs="Arial"/>
          <w:bCs/>
          <w:sz w:val="24"/>
        </w:rPr>
        <w:t>Součástí Zadávací dokumentace jsou následující přílohy</w:t>
      </w:r>
    </w:p>
    <w:p w14:paraId="0A5375BA" w14:textId="77777777" w:rsidR="0088071C" w:rsidRDefault="0088071C" w:rsidP="00FC4602">
      <w:pPr>
        <w:ind w:left="851"/>
        <w:rPr>
          <w:rFonts w:asciiTheme="minorHAnsi" w:hAnsiTheme="minorHAnsi" w:cs="Arial"/>
          <w:bCs/>
          <w:sz w:val="24"/>
        </w:rPr>
      </w:pPr>
    </w:p>
    <w:p w14:paraId="02A2A0BE" w14:textId="529C321D" w:rsidR="0088071C" w:rsidRDefault="0088071C" w:rsidP="00FC4602">
      <w:pPr>
        <w:ind w:left="851"/>
        <w:rPr>
          <w:rFonts w:asciiTheme="minorHAnsi" w:hAnsiTheme="minorHAnsi" w:cs="Arial"/>
          <w:bCs/>
          <w:sz w:val="24"/>
        </w:rPr>
      </w:pPr>
      <w:r>
        <w:rPr>
          <w:rFonts w:asciiTheme="minorHAnsi" w:hAnsiTheme="minorHAnsi" w:cs="Arial"/>
          <w:bCs/>
          <w:sz w:val="24"/>
        </w:rPr>
        <w:t xml:space="preserve">Příloha č. 1 </w:t>
      </w:r>
      <w:r w:rsidR="00412300">
        <w:rPr>
          <w:rFonts w:asciiTheme="minorHAnsi" w:hAnsiTheme="minorHAnsi" w:cs="Arial"/>
          <w:bCs/>
          <w:sz w:val="24"/>
        </w:rPr>
        <w:t xml:space="preserve"> </w:t>
      </w:r>
      <w:r>
        <w:rPr>
          <w:rFonts w:asciiTheme="minorHAnsi" w:hAnsiTheme="minorHAnsi" w:cs="Arial"/>
          <w:bCs/>
          <w:sz w:val="24"/>
        </w:rPr>
        <w:t>– Předloha krycího listu</w:t>
      </w:r>
    </w:p>
    <w:p w14:paraId="63182A66" w14:textId="4D3B57A7" w:rsidR="0088071C" w:rsidRDefault="0088071C" w:rsidP="00FC4602">
      <w:pPr>
        <w:ind w:left="851"/>
        <w:rPr>
          <w:rFonts w:asciiTheme="minorHAnsi" w:hAnsiTheme="minorHAnsi" w:cs="Arial"/>
          <w:bCs/>
          <w:sz w:val="24"/>
        </w:rPr>
      </w:pPr>
      <w:r>
        <w:rPr>
          <w:rFonts w:asciiTheme="minorHAnsi" w:hAnsiTheme="minorHAnsi" w:cs="Arial"/>
          <w:bCs/>
          <w:sz w:val="24"/>
        </w:rPr>
        <w:t xml:space="preserve">Přílohy č. 2 </w:t>
      </w:r>
      <w:r w:rsidR="00412300">
        <w:rPr>
          <w:rFonts w:asciiTheme="minorHAnsi" w:hAnsiTheme="minorHAnsi" w:cs="Arial"/>
          <w:bCs/>
          <w:sz w:val="24"/>
        </w:rPr>
        <w:t xml:space="preserve"> </w:t>
      </w:r>
      <w:r>
        <w:rPr>
          <w:rFonts w:asciiTheme="minorHAnsi" w:hAnsiTheme="minorHAnsi" w:cs="Arial"/>
          <w:bCs/>
          <w:sz w:val="24"/>
        </w:rPr>
        <w:t>– Návrh smlouvy (včetně příloh)</w:t>
      </w:r>
    </w:p>
    <w:p w14:paraId="6327FFAC" w14:textId="789E88B1" w:rsidR="0088071C" w:rsidRDefault="0088071C" w:rsidP="00FC4602">
      <w:pPr>
        <w:ind w:left="851"/>
        <w:rPr>
          <w:rFonts w:asciiTheme="minorHAnsi" w:hAnsiTheme="minorHAnsi" w:cs="Arial"/>
          <w:bCs/>
          <w:sz w:val="24"/>
        </w:rPr>
      </w:pPr>
      <w:r>
        <w:rPr>
          <w:rFonts w:asciiTheme="minorHAnsi" w:hAnsiTheme="minorHAnsi" w:cs="Arial"/>
          <w:bCs/>
          <w:sz w:val="24"/>
        </w:rPr>
        <w:t xml:space="preserve">Příloha č. 3 </w:t>
      </w:r>
      <w:r w:rsidR="00412300">
        <w:rPr>
          <w:rFonts w:asciiTheme="minorHAnsi" w:hAnsiTheme="minorHAnsi" w:cs="Arial"/>
          <w:bCs/>
          <w:sz w:val="24"/>
        </w:rPr>
        <w:t xml:space="preserve"> </w:t>
      </w:r>
      <w:r>
        <w:rPr>
          <w:rFonts w:asciiTheme="minorHAnsi" w:hAnsiTheme="minorHAnsi" w:cs="Arial"/>
          <w:bCs/>
          <w:sz w:val="24"/>
        </w:rPr>
        <w:t>– Předloha prohlášení o akceptaci návrhu smlouvy</w:t>
      </w:r>
    </w:p>
    <w:p w14:paraId="39ADDC16" w14:textId="6A8DAAE5" w:rsidR="00147A43" w:rsidRDefault="00147A43" w:rsidP="00412300">
      <w:pPr>
        <w:ind w:left="2268" w:hanging="1417"/>
        <w:jc w:val="left"/>
        <w:rPr>
          <w:rFonts w:asciiTheme="minorHAnsi" w:hAnsiTheme="minorHAnsi" w:cs="Arial"/>
          <w:bCs/>
          <w:sz w:val="24"/>
        </w:rPr>
      </w:pPr>
      <w:r>
        <w:rPr>
          <w:rFonts w:asciiTheme="minorHAnsi" w:hAnsiTheme="minorHAnsi" w:cs="Arial"/>
          <w:bCs/>
          <w:sz w:val="24"/>
        </w:rPr>
        <w:t xml:space="preserve">Příloha č. 4 </w:t>
      </w:r>
      <w:r w:rsidR="00412300">
        <w:rPr>
          <w:rFonts w:asciiTheme="minorHAnsi" w:hAnsiTheme="minorHAnsi" w:cs="Arial"/>
          <w:bCs/>
          <w:sz w:val="24"/>
        </w:rPr>
        <w:t xml:space="preserve"> </w:t>
      </w:r>
      <w:r>
        <w:rPr>
          <w:rFonts w:asciiTheme="minorHAnsi" w:hAnsiTheme="minorHAnsi" w:cs="Arial"/>
          <w:bCs/>
          <w:sz w:val="24"/>
        </w:rPr>
        <w:t xml:space="preserve">– </w:t>
      </w:r>
      <w:r w:rsidR="009C30CB" w:rsidRPr="009C30CB">
        <w:rPr>
          <w:rFonts w:asciiTheme="minorHAnsi" w:hAnsiTheme="minorHAnsi" w:cs="Arial"/>
          <w:bCs/>
          <w:sz w:val="24"/>
        </w:rPr>
        <w:t>Předloha čestného prohlášení o neexistenci střetu zájmů a splnění podmínek Nařízení Rady (EU) 2022/576</w:t>
      </w:r>
    </w:p>
    <w:p w14:paraId="5B0D3788" w14:textId="0BD94CDB" w:rsidR="00147A43" w:rsidRDefault="00147A43" w:rsidP="00FC4602">
      <w:pPr>
        <w:ind w:left="851"/>
        <w:rPr>
          <w:rFonts w:asciiTheme="minorHAnsi" w:hAnsiTheme="minorHAnsi" w:cs="Arial"/>
          <w:bCs/>
          <w:sz w:val="24"/>
        </w:rPr>
      </w:pPr>
      <w:r>
        <w:rPr>
          <w:rFonts w:asciiTheme="minorHAnsi" w:hAnsiTheme="minorHAnsi" w:cs="Arial"/>
          <w:bCs/>
          <w:sz w:val="24"/>
        </w:rPr>
        <w:t xml:space="preserve">Příloha č. 5 </w:t>
      </w:r>
      <w:r w:rsidR="00412300">
        <w:rPr>
          <w:rFonts w:asciiTheme="minorHAnsi" w:hAnsiTheme="minorHAnsi" w:cs="Arial"/>
          <w:bCs/>
          <w:sz w:val="24"/>
        </w:rPr>
        <w:t xml:space="preserve"> </w:t>
      </w:r>
      <w:r>
        <w:rPr>
          <w:rFonts w:asciiTheme="minorHAnsi" w:hAnsiTheme="minorHAnsi" w:cs="Arial"/>
          <w:bCs/>
          <w:sz w:val="24"/>
        </w:rPr>
        <w:t>– Předloha prohlášení k prokázání kvalifikace</w:t>
      </w:r>
    </w:p>
    <w:p w14:paraId="65B94A51" w14:textId="2A6618A5" w:rsidR="007314CE" w:rsidRDefault="007314CE" w:rsidP="00FC4602">
      <w:pPr>
        <w:ind w:left="851"/>
        <w:rPr>
          <w:rFonts w:asciiTheme="minorHAnsi" w:hAnsiTheme="minorHAnsi" w:cs="Arial"/>
          <w:bCs/>
          <w:sz w:val="24"/>
        </w:rPr>
      </w:pPr>
      <w:r>
        <w:rPr>
          <w:rFonts w:asciiTheme="minorHAnsi" w:hAnsiTheme="minorHAnsi" w:cs="Arial"/>
          <w:bCs/>
          <w:sz w:val="24"/>
        </w:rPr>
        <w:t xml:space="preserve">Příloha č. 6 </w:t>
      </w:r>
      <w:r w:rsidR="00412300">
        <w:rPr>
          <w:rFonts w:asciiTheme="minorHAnsi" w:hAnsiTheme="minorHAnsi" w:cs="Arial"/>
          <w:bCs/>
          <w:sz w:val="24"/>
        </w:rPr>
        <w:t xml:space="preserve"> </w:t>
      </w:r>
      <w:r>
        <w:rPr>
          <w:rFonts w:asciiTheme="minorHAnsi" w:hAnsiTheme="minorHAnsi" w:cs="Arial"/>
          <w:bCs/>
          <w:sz w:val="24"/>
        </w:rPr>
        <w:t xml:space="preserve">– Předloha seznamu </w:t>
      </w:r>
      <w:r w:rsidR="00D37D25">
        <w:rPr>
          <w:rFonts w:asciiTheme="minorHAnsi" w:hAnsiTheme="minorHAnsi" w:cs="Arial"/>
          <w:bCs/>
          <w:sz w:val="24"/>
        </w:rPr>
        <w:t>poddodavatelů</w:t>
      </w:r>
    </w:p>
    <w:p w14:paraId="4463A8E7" w14:textId="29CC366D" w:rsidR="00147A43" w:rsidRDefault="00147A43" w:rsidP="00FC4602">
      <w:pPr>
        <w:ind w:left="851"/>
        <w:rPr>
          <w:rFonts w:asciiTheme="minorHAnsi" w:hAnsiTheme="minorHAnsi" w:cs="Arial"/>
          <w:bCs/>
          <w:sz w:val="24"/>
        </w:rPr>
      </w:pPr>
      <w:r>
        <w:rPr>
          <w:rFonts w:asciiTheme="minorHAnsi" w:hAnsiTheme="minorHAnsi" w:cs="Arial"/>
          <w:bCs/>
          <w:sz w:val="24"/>
        </w:rPr>
        <w:t xml:space="preserve">Příloha č. </w:t>
      </w:r>
      <w:r w:rsidR="007314CE">
        <w:rPr>
          <w:rFonts w:asciiTheme="minorHAnsi" w:hAnsiTheme="minorHAnsi" w:cs="Arial"/>
          <w:bCs/>
          <w:sz w:val="24"/>
        </w:rPr>
        <w:t>7</w:t>
      </w:r>
      <w:r w:rsidR="00412300">
        <w:rPr>
          <w:rFonts w:asciiTheme="minorHAnsi" w:hAnsiTheme="minorHAnsi" w:cs="Arial"/>
          <w:bCs/>
          <w:sz w:val="24"/>
        </w:rPr>
        <w:t xml:space="preserve"> </w:t>
      </w:r>
      <w:r>
        <w:rPr>
          <w:rFonts w:asciiTheme="minorHAnsi" w:hAnsiTheme="minorHAnsi" w:cs="Arial"/>
          <w:bCs/>
          <w:sz w:val="24"/>
        </w:rPr>
        <w:t xml:space="preserve"> – Formulář pro zpracování nabídkové ceny</w:t>
      </w:r>
    </w:p>
    <w:p w14:paraId="4064BD1A" w14:textId="6DCDA8E4" w:rsidR="00412300" w:rsidRDefault="00412300" w:rsidP="00FC4602">
      <w:pPr>
        <w:ind w:left="851"/>
        <w:rPr>
          <w:rFonts w:asciiTheme="minorHAnsi" w:hAnsiTheme="minorHAnsi" w:cs="Arial"/>
          <w:bCs/>
          <w:sz w:val="24"/>
        </w:rPr>
      </w:pPr>
      <w:r>
        <w:rPr>
          <w:rFonts w:asciiTheme="minorHAnsi" w:hAnsiTheme="minorHAnsi" w:cs="Arial"/>
          <w:bCs/>
          <w:sz w:val="24"/>
        </w:rPr>
        <w:t>Příloha č. 7a – Pokyny pro vyplnění formuláře nabídkové ceny</w:t>
      </w:r>
    </w:p>
    <w:p w14:paraId="15FBA9C3" w14:textId="1A50CE30" w:rsidR="00147A43" w:rsidRDefault="00F20DFB" w:rsidP="00412300">
      <w:pPr>
        <w:ind w:left="2268" w:hanging="1417"/>
        <w:jc w:val="left"/>
        <w:rPr>
          <w:rFonts w:asciiTheme="minorHAnsi" w:hAnsiTheme="minorHAnsi" w:cs="Arial"/>
          <w:bCs/>
          <w:sz w:val="24"/>
        </w:rPr>
      </w:pPr>
      <w:r>
        <w:rPr>
          <w:rFonts w:asciiTheme="minorHAnsi" w:hAnsiTheme="minorHAnsi" w:cs="Arial"/>
          <w:bCs/>
          <w:sz w:val="24"/>
        </w:rPr>
        <w:t>Příloha č.</w:t>
      </w:r>
      <w:r w:rsidR="00BB1F0A">
        <w:rPr>
          <w:rFonts w:asciiTheme="minorHAnsi" w:hAnsiTheme="minorHAnsi" w:cs="Arial"/>
          <w:bCs/>
          <w:sz w:val="24"/>
        </w:rPr>
        <w:t xml:space="preserve"> </w:t>
      </w:r>
      <w:r w:rsidR="007314CE">
        <w:rPr>
          <w:rFonts w:asciiTheme="minorHAnsi" w:hAnsiTheme="minorHAnsi" w:cs="Arial"/>
          <w:bCs/>
          <w:sz w:val="24"/>
        </w:rPr>
        <w:t>8</w:t>
      </w:r>
      <w:r w:rsidR="00412300">
        <w:rPr>
          <w:rFonts w:asciiTheme="minorHAnsi" w:hAnsiTheme="minorHAnsi" w:cs="Arial"/>
          <w:bCs/>
          <w:sz w:val="24"/>
        </w:rPr>
        <w:t xml:space="preserve"> </w:t>
      </w:r>
      <w:r w:rsidR="00FC4602">
        <w:rPr>
          <w:rFonts w:asciiTheme="minorHAnsi" w:hAnsiTheme="minorHAnsi" w:cs="Arial"/>
          <w:bCs/>
          <w:sz w:val="24"/>
        </w:rPr>
        <w:t xml:space="preserve"> – </w:t>
      </w:r>
      <w:r w:rsidRPr="00F20DFB">
        <w:rPr>
          <w:rFonts w:asciiTheme="minorHAnsi" w:hAnsiTheme="minorHAnsi" w:cs="Arial"/>
          <w:bCs/>
          <w:sz w:val="24"/>
        </w:rPr>
        <w:t xml:space="preserve">Informace o zpracování osobních údajů získaných v rámci zadávacího </w:t>
      </w:r>
      <w:r w:rsidR="00BB1F0A">
        <w:rPr>
          <w:rFonts w:asciiTheme="minorHAnsi" w:hAnsiTheme="minorHAnsi" w:cs="Arial"/>
          <w:bCs/>
          <w:sz w:val="24"/>
        </w:rPr>
        <w:t xml:space="preserve"> </w:t>
      </w:r>
      <w:r w:rsidRPr="00F20DFB">
        <w:rPr>
          <w:rFonts w:asciiTheme="minorHAnsi" w:hAnsiTheme="minorHAnsi" w:cs="Arial"/>
          <w:bCs/>
          <w:sz w:val="24"/>
        </w:rPr>
        <w:t>řízení</w:t>
      </w:r>
    </w:p>
    <w:p w14:paraId="0E3778EA" w14:textId="77777777" w:rsidR="00147A43" w:rsidRDefault="00147A43" w:rsidP="0088071C">
      <w:pPr>
        <w:ind w:left="708"/>
        <w:rPr>
          <w:rFonts w:asciiTheme="minorHAnsi" w:hAnsiTheme="minorHAnsi" w:cs="Arial"/>
          <w:bCs/>
          <w:sz w:val="24"/>
        </w:rPr>
      </w:pPr>
    </w:p>
    <w:p w14:paraId="41C822C1" w14:textId="77777777" w:rsidR="00772075" w:rsidRDefault="00772075" w:rsidP="0088071C">
      <w:pPr>
        <w:ind w:left="708"/>
        <w:rPr>
          <w:rFonts w:asciiTheme="minorHAnsi" w:hAnsiTheme="minorHAnsi" w:cs="Arial"/>
          <w:bCs/>
          <w:sz w:val="24"/>
        </w:rPr>
      </w:pPr>
    </w:p>
    <w:p w14:paraId="0171CE80" w14:textId="77777777" w:rsidR="0011055B" w:rsidRDefault="0011055B" w:rsidP="0088071C">
      <w:pPr>
        <w:ind w:left="708"/>
        <w:rPr>
          <w:rFonts w:asciiTheme="minorHAnsi" w:hAnsiTheme="minorHAnsi" w:cs="Arial"/>
          <w:bCs/>
          <w:sz w:val="24"/>
        </w:rPr>
      </w:pPr>
    </w:p>
    <w:p w14:paraId="78F2CC65" w14:textId="77777777" w:rsidR="0011055B" w:rsidRDefault="0011055B" w:rsidP="0088071C">
      <w:pPr>
        <w:ind w:left="708"/>
        <w:rPr>
          <w:rFonts w:asciiTheme="minorHAnsi" w:hAnsiTheme="minorHAnsi" w:cs="Arial"/>
          <w:bCs/>
          <w:sz w:val="24"/>
        </w:rPr>
      </w:pPr>
    </w:p>
    <w:p w14:paraId="7038165F" w14:textId="77777777" w:rsidR="00CD1CF1" w:rsidRDefault="00CD1CF1" w:rsidP="0088071C">
      <w:pPr>
        <w:ind w:left="708"/>
        <w:rPr>
          <w:rFonts w:asciiTheme="minorHAnsi" w:hAnsiTheme="minorHAnsi" w:cs="Arial"/>
          <w:bCs/>
          <w:sz w:val="24"/>
        </w:rPr>
      </w:pPr>
    </w:p>
    <w:p w14:paraId="6ABFA85F" w14:textId="77777777" w:rsidR="00CD1CF1" w:rsidRDefault="00CD1CF1" w:rsidP="0088071C">
      <w:pPr>
        <w:ind w:left="708"/>
        <w:rPr>
          <w:rFonts w:asciiTheme="minorHAnsi" w:hAnsiTheme="minorHAnsi" w:cs="Arial"/>
          <w:bCs/>
          <w:sz w:val="24"/>
        </w:rPr>
      </w:pPr>
    </w:p>
    <w:p w14:paraId="05B9AD7A" w14:textId="77777777" w:rsidR="00772075" w:rsidRDefault="00772075" w:rsidP="00DC5D9C">
      <w:pPr>
        <w:ind w:left="0"/>
        <w:rPr>
          <w:rFonts w:asciiTheme="minorHAnsi" w:hAnsiTheme="minorHAnsi" w:cs="Arial"/>
          <w:bCs/>
          <w:sz w:val="24"/>
        </w:rPr>
      </w:pPr>
    </w:p>
    <w:p w14:paraId="34F9CA3D" w14:textId="7843B1AB" w:rsidR="00772075" w:rsidRPr="00772075" w:rsidRDefault="00772075" w:rsidP="00772075">
      <w:pPr>
        <w:ind w:left="4956" w:firstLine="708"/>
        <w:rPr>
          <w:rFonts w:asciiTheme="minorHAnsi" w:hAnsiTheme="minorHAnsi" w:cs="Arial"/>
          <w:b/>
          <w:sz w:val="24"/>
        </w:rPr>
      </w:pPr>
      <w:r w:rsidRPr="00772075">
        <w:rPr>
          <w:rFonts w:asciiTheme="minorHAnsi" w:hAnsiTheme="minorHAnsi" w:cs="Arial"/>
          <w:b/>
          <w:sz w:val="24"/>
        </w:rPr>
        <w:t>Město Český Krumlov</w:t>
      </w:r>
    </w:p>
    <w:p w14:paraId="2752F651" w14:textId="346239F7" w:rsidR="00772075" w:rsidRDefault="00772075" w:rsidP="00772075">
      <w:pPr>
        <w:ind w:left="4248" w:firstLine="708"/>
        <w:rPr>
          <w:rFonts w:asciiTheme="minorHAnsi" w:hAnsiTheme="minorHAnsi" w:cs="Arial"/>
          <w:bCs/>
          <w:sz w:val="24"/>
        </w:rPr>
      </w:pPr>
      <w:r>
        <w:rPr>
          <w:rFonts w:asciiTheme="minorHAnsi" w:hAnsiTheme="minorHAnsi" w:cs="Arial"/>
          <w:bCs/>
          <w:sz w:val="24"/>
        </w:rPr>
        <w:t xml:space="preserve">   </w:t>
      </w:r>
      <w:proofErr w:type="spellStart"/>
      <w:r>
        <w:rPr>
          <w:rFonts w:asciiTheme="minorHAnsi" w:hAnsiTheme="minorHAnsi" w:cs="Arial"/>
          <w:bCs/>
          <w:sz w:val="24"/>
        </w:rPr>
        <w:t>v.z</w:t>
      </w:r>
      <w:proofErr w:type="spellEnd"/>
      <w:r>
        <w:rPr>
          <w:rFonts w:asciiTheme="minorHAnsi" w:hAnsiTheme="minorHAnsi" w:cs="Arial"/>
          <w:bCs/>
          <w:sz w:val="24"/>
        </w:rPr>
        <w:t xml:space="preserve">. </w:t>
      </w:r>
      <w:r w:rsidRPr="00772075">
        <w:rPr>
          <w:rFonts w:asciiTheme="minorHAnsi" w:hAnsiTheme="minorHAnsi" w:cs="Arial"/>
          <w:bCs/>
          <w:sz w:val="24"/>
        </w:rPr>
        <w:t>B&amp;C Dopravní systémy s.r.o.</w:t>
      </w:r>
    </w:p>
    <w:p w14:paraId="29247FB3" w14:textId="4B6C91C7" w:rsidR="00772075" w:rsidRDefault="00772075" w:rsidP="00772075">
      <w:pPr>
        <w:ind w:left="4248" w:firstLine="708"/>
        <w:rPr>
          <w:rFonts w:asciiTheme="minorHAnsi" w:hAnsiTheme="minorHAnsi" w:cs="Arial"/>
          <w:bCs/>
          <w:sz w:val="24"/>
        </w:rPr>
      </w:pPr>
      <w:r>
        <w:rPr>
          <w:rFonts w:asciiTheme="minorHAnsi" w:hAnsiTheme="minorHAnsi" w:cstheme="minorHAnsi"/>
          <w:sz w:val="24"/>
        </w:rPr>
        <w:t xml:space="preserve">    </w:t>
      </w:r>
      <w:r w:rsidRPr="00393D47">
        <w:rPr>
          <w:rFonts w:asciiTheme="minorHAnsi" w:hAnsiTheme="minorHAnsi" w:cstheme="minorHAnsi"/>
          <w:sz w:val="24"/>
        </w:rPr>
        <w:t>Ing. Pavel Beneš Ph.D.</w:t>
      </w:r>
      <w:r>
        <w:rPr>
          <w:rFonts w:asciiTheme="minorHAnsi" w:hAnsiTheme="minorHAnsi" w:cstheme="minorHAnsi"/>
          <w:sz w:val="24"/>
        </w:rPr>
        <w:t>, jednatel</w:t>
      </w:r>
    </w:p>
    <w:p w14:paraId="25E871A0" w14:textId="6596FEAE" w:rsidR="00BE726F" w:rsidRPr="00247CA6" w:rsidRDefault="00F52B96" w:rsidP="00247CA6">
      <w:pPr>
        <w:ind w:left="0"/>
        <w:rPr>
          <w:rFonts w:asciiTheme="minorHAnsi" w:hAnsiTheme="minorHAnsi" w:cs="Arial"/>
          <w:bCs/>
          <w:sz w:val="24"/>
        </w:rPr>
      </w:pPr>
      <w:r>
        <w:rPr>
          <w:rFonts w:asciiTheme="minorHAnsi" w:hAnsiTheme="minorHAnsi" w:cs="Arial"/>
          <w:bCs/>
          <w:sz w:val="24"/>
        </w:rPr>
        <w:tab/>
      </w:r>
    </w:p>
    <w:sectPr w:rsidR="00BE726F" w:rsidRPr="00247CA6" w:rsidSect="0067527B">
      <w:headerReference w:type="default" r:id="rId10"/>
      <w:footerReference w:type="even" r:id="rId11"/>
      <w:footerReference w:type="default" r:id="rId12"/>
      <w:headerReference w:type="first" r:id="rId13"/>
      <w:footerReference w:type="first" r:id="rId14"/>
      <w:pgSz w:w="11906" w:h="16838" w:code="9"/>
      <w:pgMar w:top="1134" w:right="1418" w:bottom="964"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416FE" w14:textId="77777777" w:rsidR="007C6249" w:rsidRDefault="007C6249">
      <w:r>
        <w:separator/>
      </w:r>
    </w:p>
  </w:endnote>
  <w:endnote w:type="continuationSeparator" w:id="0">
    <w:p w14:paraId="081FFAE4" w14:textId="77777777" w:rsidR="007C6249" w:rsidRDefault="007C6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90AF" w14:textId="77777777" w:rsidR="0001678F" w:rsidRDefault="0001678F" w:rsidP="00DB22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4F3800A" w14:textId="77777777" w:rsidR="0001678F" w:rsidRDefault="0001678F">
    <w:pPr>
      <w:pStyle w:val="Zpat"/>
    </w:pPr>
  </w:p>
  <w:p w14:paraId="0C83B9DB" w14:textId="77777777" w:rsidR="0001678F" w:rsidRDefault="000167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24091435"/>
      <w:docPartObj>
        <w:docPartGallery w:val="Page Numbers (Bottom of Page)"/>
        <w:docPartUnique/>
      </w:docPartObj>
    </w:sdtPr>
    <w:sdtContent>
      <w:sdt>
        <w:sdtPr>
          <w:rPr>
            <w:rFonts w:asciiTheme="minorHAnsi" w:hAnsiTheme="minorHAnsi" w:cstheme="minorHAnsi"/>
            <w:sz w:val="22"/>
            <w:szCs w:val="22"/>
          </w:rPr>
          <w:id w:val="1728636285"/>
          <w:docPartObj>
            <w:docPartGallery w:val="Page Numbers (Top of Page)"/>
            <w:docPartUnique/>
          </w:docPartObj>
        </w:sdtPr>
        <w:sdtContent>
          <w:p w14:paraId="1195CD66" w14:textId="73A7F974" w:rsidR="0001678F" w:rsidRPr="00FA7A88" w:rsidRDefault="004911B9" w:rsidP="00FA7A88">
            <w:pPr>
              <w:pStyle w:val="Zpat"/>
              <w:ind w:left="0"/>
              <w:jc w:val="center"/>
              <w:rPr>
                <w:rFonts w:asciiTheme="minorHAnsi" w:hAnsiTheme="minorHAnsi" w:cstheme="minorHAnsi"/>
                <w:sz w:val="22"/>
                <w:szCs w:val="22"/>
              </w:rPr>
            </w:pPr>
            <w:r w:rsidRPr="00AF4AB6">
              <w:rPr>
                <w:rFonts w:asciiTheme="minorHAnsi" w:hAnsiTheme="minorHAnsi" w:cstheme="minorHAnsi"/>
                <w:sz w:val="22"/>
                <w:szCs w:val="22"/>
              </w:rPr>
              <w:t xml:space="preserve">Stránka </w:t>
            </w:r>
            <w:r w:rsidRPr="00AF4AB6">
              <w:rPr>
                <w:rFonts w:asciiTheme="minorHAnsi" w:hAnsiTheme="minorHAnsi" w:cstheme="minorHAnsi"/>
                <w:b/>
                <w:bCs/>
                <w:sz w:val="22"/>
                <w:szCs w:val="22"/>
              </w:rPr>
              <w:fldChar w:fldCharType="begin"/>
            </w:r>
            <w:r w:rsidRPr="00AF4AB6">
              <w:rPr>
                <w:rFonts w:asciiTheme="minorHAnsi" w:hAnsiTheme="minorHAnsi" w:cstheme="minorHAnsi"/>
                <w:b/>
                <w:bCs/>
                <w:sz w:val="22"/>
                <w:szCs w:val="22"/>
              </w:rPr>
              <w:instrText>PAGE</w:instrText>
            </w:r>
            <w:r w:rsidRPr="00AF4AB6">
              <w:rPr>
                <w:rFonts w:asciiTheme="minorHAnsi" w:hAnsiTheme="minorHAnsi" w:cstheme="minorHAnsi"/>
                <w:b/>
                <w:bCs/>
                <w:sz w:val="22"/>
                <w:szCs w:val="22"/>
              </w:rPr>
              <w:fldChar w:fldCharType="separate"/>
            </w:r>
            <w:r w:rsidRPr="00AF4AB6">
              <w:rPr>
                <w:rFonts w:asciiTheme="minorHAnsi" w:hAnsiTheme="minorHAnsi" w:cstheme="minorHAnsi"/>
                <w:b/>
                <w:bCs/>
                <w:sz w:val="22"/>
                <w:szCs w:val="22"/>
              </w:rPr>
              <w:t>2</w:t>
            </w:r>
            <w:r w:rsidRPr="00AF4AB6">
              <w:rPr>
                <w:rFonts w:asciiTheme="minorHAnsi" w:hAnsiTheme="minorHAnsi" w:cstheme="minorHAnsi"/>
                <w:b/>
                <w:bCs/>
                <w:sz w:val="22"/>
                <w:szCs w:val="22"/>
              </w:rPr>
              <w:fldChar w:fldCharType="end"/>
            </w:r>
            <w:r w:rsidRPr="00AF4AB6">
              <w:rPr>
                <w:rFonts w:asciiTheme="minorHAnsi" w:hAnsiTheme="minorHAnsi" w:cstheme="minorHAnsi"/>
                <w:sz w:val="22"/>
                <w:szCs w:val="22"/>
              </w:rPr>
              <w:t xml:space="preserve"> z </w:t>
            </w:r>
            <w:r w:rsidRPr="00AF4AB6">
              <w:rPr>
                <w:rFonts w:asciiTheme="minorHAnsi" w:hAnsiTheme="minorHAnsi" w:cstheme="minorHAnsi"/>
                <w:b/>
                <w:bCs/>
                <w:sz w:val="22"/>
                <w:szCs w:val="22"/>
              </w:rPr>
              <w:fldChar w:fldCharType="begin"/>
            </w:r>
            <w:r w:rsidRPr="00AF4AB6">
              <w:rPr>
                <w:rFonts w:asciiTheme="minorHAnsi" w:hAnsiTheme="minorHAnsi" w:cstheme="minorHAnsi"/>
                <w:b/>
                <w:bCs/>
                <w:sz w:val="22"/>
                <w:szCs w:val="22"/>
              </w:rPr>
              <w:instrText>NUMPAGES</w:instrText>
            </w:r>
            <w:r w:rsidRPr="00AF4AB6">
              <w:rPr>
                <w:rFonts w:asciiTheme="minorHAnsi" w:hAnsiTheme="minorHAnsi" w:cstheme="minorHAnsi"/>
                <w:b/>
                <w:bCs/>
                <w:sz w:val="22"/>
                <w:szCs w:val="22"/>
              </w:rPr>
              <w:fldChar w:fldCharType="separate"/>
            </w:r>
            <w:r w:rsidRPr="00AF4AB6">
              <w:rPr>
                <w:rFonts w:asciiTheme="minorHAnsi" w:hAnsiTheme="minorHAnsi" w:cstheme="minorHAnsi"/>
                <w:b/>
                <w:bCs/>
                <w:sz w:val="22"/>
                <w:szCs w:val="22"/>
              </w:rPr>
              <w:t>2</w:t>
            </w:r>
            <w:r w:rsidRPr="00AF4AB6">
              <w:rPr>
                <w:rFonts w:asciiTheme="minorHAnsi" w:hAnsiTheme="minorHAnsi" w:cstheme="minorHAnsi"/>
                <w:b/>
                <w:bCs/>
                <w:sz w:val="22"/>
                <w:szCs w:val="22"/>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5B2B6" w14:textId="77777777" w:rsidR="0001678F" w:rsidRDefault="00000000">
    <w:pPr>
      <w:pStyle w:val="Zpat"/>
      <w:jc w:val="right"/>
    </w:pPr>
    <w:sdt>
      <w:sdtPr>
        <w:id w:val="18132347"/>
        <w:docPartObj>
          <w:docPartGallery w:val="Page Numbers (Bottom of Page)"/>
          <w:docPartUnique/>
        </w:docPartObj>
      </w:sdtPr>
      <w:sdtContent/>
    </w:sdt>
  </w:p>
  <w:p w14:paraId="4985B62D" w14:textId="77777777" w:rsidR="0001678F" w:rsidRDefault="000167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72012" w14:textId="77777777" w:rsidR="007C6249" w:rsidRDefault="007C6249">
      <w:r>
        <w:separator/>
      </w:r>
    </w:p>
  </w:footnote>
  <w:footnote w:type="continuationSeparator" w:id="0">
    <w:p w14:paraId="69420933" w14:textId="77777777" w:rsidR="007C6249" w:rsidRDefault="007C6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407FD" w14:textId="4F33EECE" w:rsidR="0001678F" w:rsidRPr="000A3F3E" w:rsidRDefault="00FA7A88" w:rsidP="00DB2204">
    <w:pPr>
      <w:pStyle w:val="Zhlav"/>
      <w:jc w:val="center"/>
      <w:rPr>
        <w:rFonts w:asciiTheme="minorHAnsi" w:hAnsiTheme="minorHAnsi"/>
        <w:b/>
        <w:sz w:val="22"/>
        <w:szCs w:val="22"/>
      </w:rPr>
    </w:pPr>
    <w:r w:rsidRPr="000A3F3E">
      <w:rPr>
        <w:rFonts w:asciiTheme="minorHAnsi" w:hAnsiTheme="minorHAnsi"/>
        <w:b/>
        <w:sz w:val="22"/>
        <w:szCs w:val="22"/>
      </w:rPr>
      <w:t>Textová část z</w:t>
    </w:r>
    <w:r w:rsidR="0001678F" w:rsidRPr="000A3F3E">
      <w:rPr>
        <w:rFonts w:asciiTheme="minorHAnsi" w:hAnsiTheme="minorHAnsi"/>
        <w:b/>
        <w:sz w:val="22"/>
        <w:szCs w:val="22"/>
      </w:rPr>
      <w:t>adávací dokumentace otevřeného zadávacího řízení:</w:t>
    </w:r>
  </w:p>
  <w:p w14:paraId="07878A1F" w14:textId="59EF8712" w:rsidR="0067527B" w:rsidRPr="0067527B" w:rsidRDefault="0001678F" w:rsidP="0067527B">
    <w:pPr>
      <w:pBdr>
        <w:bottom w:val="single" w:sz="12" w:space="1" w:color="auto"/>
      </w:pBdr>
      <w:ind w:left="0"/>
      <w:jc w:val="center"/>
      <w:rPr>
        <w:rFonts w:asciiTheme="minorHAnsi" w:hAnsiTheme="minorHAnsi"/>
        <w:bCs/>
        <w:sz w:val="22"/>
        <w:szCs w:val="22"/>
      </w:rPr>
    </w:pPr>
    <w:r w:rsidRPr="000A3F3E">
      <w:rPr>
        <w:rFonts w:asciiTheme="minorHAnsi" w:hAnsiTheme="minorHAnsi"/>
        <w:bCs/>
        <w:sz w:val="22"/>
        <w:szCs w:val="22"/>
      </w:rPr>
      <w:t>Veřejná zakázka: „</w:t>
    </w:r>
    <w:r w:rsidR="00FA7A88" w:rsidRPr="000A3F3E">
      <w:rPr>
        <w:rFonts w:asciiTheme="minorHAnsi" w:hAnsiTheme="minorHAnsi"/>
        <w:bCs/>
        <w:sz w:val="22"/>
        <w:szCs w:val="22"/>
      </w:rPr>
      <w:t>Smlouva o veřejných službách v přepravě cestujících ve veřejné linkové osobní dopravě k zajištění městské autobusové dopravy ve městě Český Krumlov v letech 202</w:t>
    </w:r>
    <w:r w:rsidR="004E3A0D">
      <w:rPr>
        <w:rFonts w:asciiTheme="minorHAnsi" w:hAnsiTheme="minorHAnsi"/>
        <w:bCs/>
        <w:sz w:val="22"/>
        <w:szCs w:val="22"/>
      </w:rPr>
      <w:t>7</w:t>
    </w:r>
    <w:r w:rsidR="00FA7A88" w:rsidRPr="000A3F3E">
      <w:rPr>
        <w:rFonts w:asciiTheme="minorHAnsi" w:hAnsiTheme="minorHAnsi"/>
        <w:bCs/>
        <w:sz w:val="22"/>
        <w:szCs w:val="22"/>
      </w:rPr>
      <w:t>-2036</w:t>
    </w:r>
    <w:r w:rsidRPr="000A3F3E">
      <w:rPr>
        <w:rFonts w:asciiTheme="minorHAnsi" w:hAnsiTheme="minorHAnsi"/>
        <w:bCs/>
        <w:sz w:val="22"/>
        <w:szCs w:val="22"/>
      </w:rPr>
      <w:t>“</w:t>
    </w:r>
  </w:p>
  <w:p w14:paraId="7568C418" w14:textId="77777777" w:rsidR="0067527B" w:rsidRDefault="0067527B" w:rsidP="000A3F3E">
    <w:pPr>
      <w:pStyle w:val="Zhlav"/>
      <w:ind w:left="0"/>
    </w:pPr>
  </w:p>
  <w:p w14:paraId="26BA0366" w14:textId="77777777" w:rsidR="0067527B" w:rsidRDefault="0067527B" w:rsidP="000A3F3E">
    <w:pPr>
      <w:pStyle w:val="Zhlav"/>
      <w:ind w:left="0"/>
    </w:pPr>
  </w:p>
  <w:p w14:paraId="392DD13B" w14:textId="77777777" w:rsidR="001B42F1" w:rsidRDefault="001B42F1" w:rsidP="000A3F3E">
    <w:pPr>
      <w:pStyle w:val="Zhlav"/>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CDB81" w14:textId="77777777" w:rsidR="0001678F" w:rsidRDefault="0001678F">
    <w:pPr>
      <w:pStyle w:val="Zhlav"/>
    </w:pPr>
  </w:p>
  <w:p w14:paraId="090DD3E2" w14:textId="77777777" w:rsidR="0001678F" w:rsidRDefault="000167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0A5C3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545ED6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4197F"/>
    <w:multiLevelType w:val="hybridMultilevel"/>
    <w:tmpl w:val="9DF2C81A"/>
    <w:lvl w:ilvl="0" w:tplc="0C9285D2">
      <w:start w:val="1"/>
      <w:numFmt w:val="decimal"/>
      <w:lvlText w:val="5.%1"/>
      <w:lvlJc w:val="left"/>
      <w:pPr>
        <w:ind w:left="720" w:hanging="360"/>
      </w:pPr>
      <w:rPr>
        <w:rFonts w:hint="default"/>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027FF8"/>
    <w:multiLevelType w:val="hybridMultilevel"/>
    <w:tmpl w:val="232E2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9C743B"/>
    <w:multiLevelType w:val="hybridMultilevel"/>
    <w:tmpl w:val="73D632E6"/>
    <w:lvl w:ilvl="0" w:tplc="04050017">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5" w15:restartNumberingAfterBreak="0">
    <w:nsid w:val="04F13527"/>
    <w:multiLevelType w:val="hybridMultilevel"/>
    <w:tmpl w:val="A0567EF4"/>
    <w:lvl w:ilvl="0" w:tplc="BDC0DFB2">
      <w:start w:val="1"/>
      <w:numFmt w:val="ordinal"/>
      <w:pStyle w:val="Nadpis1"/>
      <w:lvlText w:val="%1"/>
      <w:lvlJc w:val="left"/>
      <w:pPr>
        <w:ind w:left="794" w:hanging="794"/>
      </w:pPr>
      <w:rPr>
        <w:b w:val="0"/>
        <w:bCs/>
      </w:r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6" w15:restartNumberingAfterBreak="0">
    <w:nsid w:val="075A31CC"/>
    <w:multiLevelType w:val="multilevel"/>
    <w:tmpl w:val="2EDC30B6"/>
    <w:lvl w:ilvl="0">
      <w:start w:val="11"/>
      <w:numFmt w:val="decimal"/>
      <w:lvlText w:val="%1."/>
      <w:lvlJc w:val="left"/>
      <w:pPr>
        <w:ind w:left="390" w:hanging="390"/>
      </w:pPr>
      <w:rPr>
        <w:rFonts w:hint="default"/>
        <w:b/>
        <w:bCs/>
        <w:sz w:val="28"/>
        <w:szCs w:val="28"/>
      </w:rPr>
    </w:lvl>
    <w:lvl w:ilvl="1">
      <w:start w:val="1"/>
      <w:numFmt w:val="decimal"/>
      <w:lvlText w:val="11.%2"/>
      <w:lvlJc w:val="left"/>
      <w:pPr>
        <w:ind w:left="720" w:hanging="720"/>
      </w:pPr>
      <w:rPr>
        <w:rFonts w:hint="default"/>
        <w:b w:val="0"/>
        <w:i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11D66573"/>
    <w:multiLevelType w:val="hybridMultilevel"/>
    <w:tmpl w:val="B0460A3A"/>
    <w:lvl w:ilvl="0" w:tplc="089486E6">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351BC4"/>
    <w:multiLevelType w:val="hybridMultilevel"/>
    <w:tmpl w:val="321CDED0"/>
    <w:lvl w:ilvl="0" w:tplc="95BE23CA">
      <w:start w:val="1"/>
      <w:numFmt w:val="decimal"/>
      <w:lvlText w:val="2.%1"/>
      <w:lvlJc w:val="left"/>
      <w:pPr>
        <w:ind w:left="720" w:hanging="360"/>
      </w:pPr>
      <w:rPr>
        <w:rFonts w:asciiTheme="minorHAnsi" w:hAnsiTheme="minorHAnsi" w:cstheme="minorHAnsi"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374174"/>
    <w:multiLevelType w:val="hybridMultilevel"/>
    <w:tmpl w:val="4DE607EC"/>
    <w:lvl w:ilvl="0" w:tplc="1A9C352E">
      <w:start w:val="1"/>
      <w:numFmt w:val="decimal"/>
      <w:lvlText w:val="6.4.%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9362F0"/>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95A40F8"/>
    <w:multiLevelType w:val="hybridMultilevel"/>
    <w:tmpl w:val="CFA0C0FC"/>
    <w:lvl w:ilvl="0" w:tplc="F3468E34">
      <w:start w:val="1"/>
      <w:numFmt w:val="decimal"/>
      <w:lvlText w:val="6.%1"/>
      <w:lvlJc w:val="left"/>
      <w:pPr>
        <w:ind w:left="720" w:hanging="360"/>
      </w:pPr>
      <w:rPr>
        <w:rFonts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C8590D"/>
    <w:multiLevelType w:val="hybridMultilevel"/>
    <w:tmpl w:val="A6A6CDBA"/>
    <w:lvl w:ilvl="0" w:tplc="D5E8A784">
      <w:start w:val="1"/>
      <w:numFmt w:val="decimal"/>
      <w:lvlText w:val="7.%1"/>
      <w:lvlJc w:val="left"/>
      <w:pPr>
        <w:ind w:left="720" w:hanging="360"/>
      </w:pPr>
      <w:rPr>
        <w:rFonts w:hint="default"/>
        <w:b w:val="0"/>
        <w:bCs w:val="0"/>
        <w:color w:val="auto"/>
      </w:rPr>
    </w:lvl>
    <w:lvl w:ilvl="1" w:tplc="6FCECD1E">
      <w:start w:val="1"/>
      <w:numFmt w:val="lowerLetter"/>
      <w:lvlText w:val="%2)"/>
      <w:lvlJc w:val="left"/>
      <w:pPr>
        <w:ind w:left="1571" w:hanging="360"/>
      </w:pPr>
      <w:rPr>
        <w:rFonts w:hint="default"/>
        <w:b w:val="0"/>
        <w:bCs/>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2F7CEB"/>
    <w:multiLevelType w:val="hybridMultilevel"/>
    <w:tmpl w:val="586ECA7E"/>
    <w:lvl w:ilvl="0" w:tplc="D248B8A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D26EFD"/>
    <w:multiLevelType w:val="hybridMultilevel"/>
    <w:tmpl w:val="637AC322"/>
    <w:lvl w:ilvl="0" w:tplc="4BB606BC">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8728ED"/>
    <w:multiLevelType w:val="hybridMultilevel"/>
    <w:tmpl w:val="B8AE94A8"/>
    <w:lvl w:ilvl="0" w:tplc="65782EB2">
      <w:start w:val="1"/>
      <w:numFmt w:val="decimal"/>
      <w:lvlText w:val="4.%1"/>
      <w:lvlJc w:val="left"/>
      <w:pPr>
        <w:ind w:left="1428" w:hanging="360"/>
      </w:pPr>
      <w:rPr>
        <w:rFonts w:hint="default"/>
        <w:color w:val="auto"/>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308D508E"/>
    <w:multiLevelType w:val="hybridMultilevel"/>
    <w:tmpl w:val="27289796"/>
    <w:lvl w:ilvl="0" w:tplc="393AB576">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633358"/>
    <w:multiLevelType w:val="hybridMultilevel"/>
    <w:tmpl w:val="2FB456EC"/>
    <w:lvl w:ilvl="0" w:tplc="040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99844BF"/>
    <w:multiLevelType w:val="hybridMultilevel"/>
    <w:tmpl w:val="C6CAAE5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444B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EF54CA4"/>
    <w:multiLevelType w:val="hybridMultilevel"/>
    <w:tmpl w:val="BA68B4FE"/>
    <w:lvl w:ilvl="0" w:tplc="0CF21756">
      <w:numFmt w:val="bullet"/>
      <w:pStyle w:val="slovn"/>
      <w:lvlText w:val="-"/>
      <w:lvlJc w:val="left"/>
      <w:pPr>
        <w:tabs>
          <w:tab w:val="num" w:pos="360"/>
        </w:tabs>
        <w:ind w:left="360" w:hanging="360"/>
      </w:pPr>
      <w:rPr>
        <w:rFonts w:ascii="Verdana" w:eastAsia="Times New Roman" w:hAnsi="Verdana" w:cs="Times New Roman"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1074B67"/>
    <w:multiLevelType w:val="hybridMultilevel"/>
    <w:tmpl w:val="FEF24F4E"/>
    <w:lvl w:ilvl="0" w:tplc="6FCECD1E">
      <w:start w:val="1"/>
      <w:numFmt w:val="lowerLetter"/>
      <w:lvlText w:val="%1)"/>
      <w:lvlJc w:val="left"/>
      <w:pPr>
        <w:ind w:left="1571" w:hanging="360"/>
      </w:pPr>
      <w:rPr>
        <w:rFonts w:hint="default"/>
        <w:b w:val="0"/>
        <w:bCs/>
        <w:color w:val="auto"/>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51491136"/>
    <w:multiLevelType w:val="hybridMultilevel"/>
    <w:tmpl w:val="75802A0E"/>
    <w:lvl w:ilvl="0" w:tplc="3B6C13D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15:restartNumberingAfterBreak="0">
    <w:nsid w:val="5373382C"/>
    <w:multiLevelType w:val="hybridMultilevel"/>
    <w:tmpl w:val="5802CF62"/>
    <w:lvl w:ilvl="0" w:tplc="FFFFFFFF">
      <w:start w:val="1"/>
      <w:numFmt w:val="decimal"/>
      <w:lvlText w:val="15.%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7C42E8"/>
    <w:multiLevelType w:val="hybridMultilevel"/>
    <w:tmpl w:val="836E756E"/>
    <w:lvl w:ilvl="0" w:tplc="6FCECD1E">
      <w:start w:val="1"/>
      <w:numFmt w:val="lowerLetter"/>
      <w:lvlText w:val="%1)"/>
      <w:lvlJc w:val="left"/>
      <w:pPr>
        <w:ind w:left="1423" w:hanging="360"/>
      </w:pPr>
      <w:rPr>
        <w:rFonts w:hint="default"/>
        <w:b w:val="0"/>
        <w:bCs/>
        <w:color w:val="auto"/>
      </w:r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25" w15:restartNumberingAfterBreak="0">
    <w:nsid w:val="5EC86A68"/>
    <w:multiLevelType w:val="hybridMultilevel"/>
    <w:tmpl w:val="B888C070"/>
    <w:lvl w:ilvl="0" w:tplc="9D2C4844">
      <w:start w:val="1"/>
      <w:numFmt w:val="decimal"/>
      <w:lvlText w:val="13.%1"/>
      <w:lvlJc w:val="left"/>
      <w:pPr>
        <w:ind w:left="720" w:hanging="360"/>
      </w:pPr>
      <w:rPr>
        <w:rFonts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B4666"/>
    <w:multiLevelType w:val="hybridMultilevel"/>
    <w:tmpl w:val="8FC4B6C0"/>
    <w:lvl w:ilvl="0" w:tplc="DCA89FC4">
      <w:start w:val="1"/>
      <w:numFmt w:val="decimal"/>
      <w:lvlText w:val="16.%1"/>
      <w:lvlJc w:val="left"/>
      <w:pPr>
        <w:ind w:left="720" w:hanging="360"/>
      </w:pPr>
      <w:rPr>
        <w:rFonts w:asciiTheme="minorHAnsi" w:hAnsiTheme="minorHAnsi" w:cstheme="minorHAnsi"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A7513F"/>
    <w:multiLevelType w:val="hybridMultilevel"/>
    <w:tmpl w:val="836E756E"/>
    <w:lvl w:ilvl="0" w:tplc="FFFFFFFF">
      <w:start w:val="1"/>
      <w:numFmt w:val="lowerLetter"/>
      <w:lvlText w:val="%1)"/>
      <w:lvlJc w:val="left"/>
      <w:pPr>
        <w:ind w:left="1423" w:hanging="360"/>
      </w:pPr>
      <w:rPr>
        <w:rFonts w:hint="default"/>
        <w:b w:val="0"/>
        <w:bCs/>
        <w:color w:val="auto"/>
      </w:rPr>
    </w:lvl>
    <w:lvl w:ilvl="1" w:tplc="FFFFFFFF" w:tentative="1">
      <w:start w:val="1"/>
      <w:numFmt w:val="lowerLetter"/>
      <w:lvlText w:val="%2."/>
      <w:lvlJc w:val="left"/>
      <w:pPr>
        <w:ind w:left="2143" w:hanging="360"/>
      </w:pPr>
    </w:lvl>
    <w:lvl w:ilvl="2" w:tplc="FFFFFFFF" w:tentative="1">
      <w:start w:val="1"/>
      <w:numFmt w:val="lowerRoman"/>
      <w:lvlText w:val="%3."/>
      <w:lvlJc w:val="right"/>
      <w:pPr>
        <w:ind w:left="2863" w:hanging="180"/>
      </w:pPr>
    </w:lvl>
    <w:lvl w:ilvl="3" w:tplc="FFFFFFFF" w:tentative="1">
      <w:start w:val="1"/>
      <w:numFmt w:val="decimal"/>
      <w:lvlText w:val="%4."/>
      <w:lvlJc w:val="left"/>
      <w:pPr>
        <w:ind w:left="3583" w:hanging="360"/>
      </w:pPr>
    </w:lvl>
    <w:lvl w:ilvl="4" w:tplc="FFFFFFFF" w:tentative="1">
      <w:start w:val="1"/>
      <w:numFmt w:val="lowerLetter"/>
      <w:lvlText w:val="%5."/>
      <w:lvlJc w:val="left"/>
      <w:pPr>
        <w:ind w:left="4303" w:hanging="360"/>
      </w:pPr>
    </w:lvl>
    <w:lvl w:ilvl="5" w:tplc="FFFFFFFF" w:tentative="1">
      <w:start w:val="1"/>
      <w:numFmt w:val="lowerRoman"/>
      <w:lvlText w:val="%6."/>
      <w:lvlJc w:val="right"/>
      <w:pPr>
        <w:ind w:left="5023" w:hanging="180"/>
      </w:pPr>
    </w:lvl>
    <w:lvl w:ilvl="6" w:tplc="FFFFFFFF" w:tentative="1">
      <w:start w:val="1"/>
      <w:numFmt w:val="decimal"/>
      <w:lvlText w:val="%7."/>
      <w:lvlJc w:val="left"/>
      <w:pPr>
        <w:ind w:left="5743" w:hanging="360"/>
      </w:pPr>
    </w:lvl>
    <w:lvl w:ilvl="7" w:tplc="FFFFFFFF" w:tentative="1">
      <w:start w:val="1"/>
      <w:numFmt w:val="lowerLetter"/>
      <w:lvlText w:val="%8."/>
      <w:lvlJc w:val="left"/>
      <w:pPr>
        <w:ind w:left="6463" w:hanging="360"/>
      </w:pPr>
    </w:lvl>
    <w:lvl w:ilvl="8" w:tplc="FFFFFFFF" w:tentative="1">
      <w:start w:val="1"/>
      <w:numFmt w:val="lowerRoman"/>
      <w:lvlText w:val="%9."/>
      <w:lvlJc w:val="right"/>
      <w:pPr>
        <w:ind w:left="7183" w:hanging="180"/>
      </w:pPr>
    </w:lvl>
  </w:abstractNum>
  <w:abstractNum w:abstractNumId="28"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9" w15:restartNumberingAfterBreak="0">
    <w:nsid w:val="708E4C68"/>
    <w:multiLevelType w:val="hybridMultilevel"/>
    <w:tmpl w:val="ED882BCA"/>
    <w:lvl w:ilvl="0" w:tplc="6FCECD1E">
      <w:start w:val="1"/>
      <w:numFmt w:val="lowerLetter"/>
      <w:lvlText w:val="%1)"/>
      <w:lvlJc w:val="left"/>
      <w:pPr>
        <w:ind w:left="1423" w:hanging="360"/>
      </w:pPr>
      <w:rPr>
        <w:rFonts w:hint="default"/>
        <w:b w:val="0"/>
        <w:bCs/>
        <w:color w:val="auto"/>
      </w:rPr>
    </w:lvl>
    <w:lvl w:ilvl="1" w:tplc="04050019" w:tentative="1">
      <w:start w:val="1"/>
      <w:numFmt w:val="lowerLetter"/>
      <w:lvlText w:val="%2."/>
      <w:lvlJc w:val="left"/>
      <w:pPr>
        <w:ind w:left="2143" w:hanging="360"/>
      </w:pPr>
    </w:lvl>
    <w:lvl w:ilvl="2" w:tplc="0405001B" w:tentative="1">
      <w:start w:val="1"/>
      <w:numFmt w:val="lowerRoman"/>
      <w:lvlText w:val="%3."/>
      <w:lvlJc w:val="right"/>
      <w:pPr>
        <w:ind w:left="2863" w:hanging="180"/>
      </w:pPr>
    </w:lvl>
    <w:lvl w:ilvl="3" w:tplc="0405000F" w:tentative="1">
      <w:start w:val="1"/>
      <w:numFmt w:val="decimal"/>
      <w:lvlText w:val="%4."/>
      <w:lvlJc w:val="left"/>
      <w:pPr>
        <w:ind w:left="3583" w:hanging="360"/>
      </w:pPr>
    </w:lvl>
    <w:lvl w:ilvl="4" w:tplc="04050019" w:tentative="1">
      <w:start w:val="1"/>
      <w:numFmt w:val="lowerLetter"/>
      <w:lvlText w:val="%5."/>
      <w:lvlJc w:val="left"/>
      <w:pPr>
        <w:ind w:left="4303" w:hanging="360"/>
      </w:pPr>
    </w:lvl>
    <w:lvl w:ilvl="5" w:tplc="0405001B" w:tentative="1">
      <w:start w:val="1"/>
      <w:numFmt w:val="lowerRoman"/>
      <w:lvlText w:val="%6."/>
      <w:lvlJc w:val="right"/>
      <w:pPr>
        <w:ind w:left="5023" w:hanging="180"/>
      </w:pPr>
    </w:lvl>
    <w:lvl w:ilvl="6" w:tplc="0405000F" w:tentative="1">
      <w:start w:val="1"/>
      <w:numFmt w:val="decimal"/>
      <w:lvlText w:val="%7."/>
      <w:lvlJc w:val="left"/>
      <w:pPr>
        <w:ind w:left="5743" w:hanging="360"/>
      </w:pPr>
    </w:lvl>
    <w:lvl w:ilvl="7" w:tplc="04050019" w:tentative="1">
      <w:start w:val="1"/>
      <w:numFmt w:val="lowerLetter"/>
      <w:lvlText w:val="%8."/>
      <w:lvlJc w:val="left"/>
      <w:pPr>
        <w:ind w:left="6463" w:hanging="360"/>
      </w:pPr>
    </w:lvl>
    <w:lvl w:ilvl="8" w:tplc="0405001B" w:tentative="1">
      <w:start w:val="1"/>
      <w:numFmt w:val="lowerRoman"/>
      <w:lvlText w:val="%9."/>
      <w:lvlJc w:val="right"/>
      <w:pPr>
        <w:ind w:left="7183" w:hanging="180"/>
      </w:pPr>
    </w:lvl>
  </w:abstractNum>
  <w:abstractNum w:abstractNumId="30" w15:restartNumberingAfterBreak="0">
    <w:nsid w:val="73C521D3"/>
    <w:multiLevelType w:val="hybridMultilevel"/>
    <w:tmpl w:val="78F8253C"/>
    <w:lvl w:ilvl="0" w:tplc="8514B082">
      <w:start w:val="1"/>
      <w:numFmt w:val="decimal"/>
      <w:lvlText w:val="6.7.%1"/>
      <w:lvlJc w:val="left"/>
      <w:pPr>
        <w:ind w:left="720" w:hanging="360"/>
      </w:pPr>
      <w:rPr>
        <w:rFonts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679569C"/>
    <w:multiLevelType w:val="hybridMultilevel"/>
    <w:tmpl w:val="C03A1F8C"/>
    <w:lvl w:ilvl="0" w:tplc="98EABAE0">
      <w:start w:val="1"/>
      <w:numFmt w:val="lowerLetter"/>
      <w:lvlText w:val="%1)"/>
      <w:lvlJc w:val="left"/>
      <w:pPr>
        <w:ind w:left="1800" w:hanging="360"/>
      </w:pPr>
      <w:rPr>
        <w:rFonts w:hint="default"/>
        <w:b w:val="0"/>
        <w:bCs/>
        <w:color w:val="auto"/>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2" w15:restartNumberingAfterBreak="0">
    <w:nsid w:val="7D7C539F"/>
    <w:multiLevelType w:val="multilevel"/>
    <w:tmpl w:val="1BA6F696"/>
    <w:lvl w:ilvl="0">
      <w:start w:val="1"/>
      <w:numFmt w:val="decimal"/>
      <w:lvlText w:val="%1"/>
      <w:lvlJc w:val="left"/>
      <w:pPr>
        <w:ind w:left="794" w:hanging="794"/>
      </w:pPr>
      <w:rPr>
        <w:rFonts w:hint="default"/>
      </w:rPr>
    </w:lvl>
    <w:lvl w:ilvl="1">
      <w:start w:val="1"/>
      <w:numFmt w:val="decimal"/>
      <w:pStyle w:val="Odstavec1"/>
      <w:lvlText w:val="%1.%2"/>
      <w:lvlJc w:val="left"/>
      <w:pPr>
        <w:ind w:left="794" w:hanging="794"/>
      </w:pPr>
      <w:rPr>
        <w:rFonts w:hint="default"/>
        <w:b w:val="0"/>
        <w:bCs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7E6E1C78"/>
    <w:multiLevelType w:val="hybridMultilevel"/>
    <w:tmpl w:val="FF1C9B7E"/>
    <w:lvl w:ilvl="0" w:tplc="780AAE06">
      <w:start w:val="1"/>
      <w:numFmt w:val="decimal"/>
      <w:lvlText w:val="12.%1"/>
      <w:lvlJc w:val="left"/>
      <w:pPr>
        <w:ind w:left="720" w:hanging="360"/>
      </w:pPr>
      <w:rPr>
        <w:rFonts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717761">
    <w:abstractNumId w:val="28"/>
  </w:num>
  <w:num w:numId="2" w16cid:durableId="1563834727">
    <w:abstractNumId w:val="4"/>
  </w:num>
  <w:num w:numId="3" w16cid:durableId="1788966335">
    <w:abstractNumId w:val="19"/>
  </w:num>
  <w:num w:numId="4" w16cid:durableId="1045788135">
    <w:abstractNumId w:val="20"/>
  </w:num>
  <w:num w:numId="5" w16cid:durableId="1423794210">
    <w:abstractNumId w:val="9"/>
  </w:num>
  <w:num w:numId="6" w16cid:durableId="622422164">
    <w:abstractNumId w:val="3"/>
  </w:num>
  <w:num w:numId="7" w16cid:durableId="1502426927">
    <w:abstractNumId w:val="15"/>
  </w:num>
  <w:num w:numId="8" w16cid:durableId="929586492">
    <w:abstractNumId w:val="2"/>
  </w:num>
  <w:num w:numId="9" w16cid:durableId="1723289699">
    <w:abstractNumId w:val="12"/>
  </w:num>
  <w:num w:numId="10" w16cid:durableId="1923634599">
    <w:abstractNumId w:val="13"/>
  </w:num>
  <w:num w:numId="11" w16cid:durableId="1904438936">
    <w:abstractNumId w:val="7"/>
  </w:num>
  <w:num w:numId="12" w16cid:durableId="1308705683">
    <w:abstractNumId w:val="6"/>
  </w:num>
  <w:num w:numId="13" w16cid:durableId="1420325435">
    <w:abstractNumId w:val="16"/>
  </w:num>
  <w:num w:numId="14" w16cid:durableId="750933832">
    <w:abstractNumId w:val="8"/>
  </w:num>
  <w:num w:numId="15" w16cid:durableId="422337581">
    <w:abstractNumId w:val="14"/>
  </w:num>
  <w:num w:numId="16" w16cid:durableId="330571889">
    <w:abstractNumId w:val="32"/>
  </w:num>
  <w:num w:numId="17" w16cid:durableId="1217158777">
    <w:abstractNumId w:val="25"/>
  </w:num>
  <w:num w:numId="18" w16cid:durableId="1766681854">
    <w:abstractNumId w:val="26"/>
  </w:num>
  <w:num w:numId="19" w16cid:durableId="718940605">
    <w:abstractNumId w:val="24"/>
  </w:num>
  <w:num w:numId="20" w16cid:durableId="1754471125">
    <w:abstractNumId w:val="5"/>
  </w:num>
  <w:num w:numId="21" w16cid:durableId="923030392">
    <w:abstractNumId w:val="5"/>
    <w:lvlOverride w:ilvl="0">
      <w:startOverride w:val="1"/>
    </w:lvlOverride>
  </w:num>
  <w:num w:numId="22" w16cid:durableId="1230579435">
    <w:abstractNumId w:val="10"/>
  </w:num>
  <w:num w:numId="23" w16cid:durableId="2036805752">
    <w:abstractNumId w:val="18"/>
  </w:num>
  <w:num w:numId="24" w16cid:durableId="1547640328">
    <w:abstractNumId w:val="30"/>
  </w:num>
  <w:num w:numId="25" w16cid:durableId="633827165">
    <w:abstractNumId w:val="22"/>
  </w:num>
  <w:num w:numId="26" w16cid:durableId="1681084848">
    <w:abstractNumId w:val="0"/>
  </w:num>
  <w:num w:numId="27" w16cid:durableId="2031641787">
    <w:abstractNumId w:val="17"/>
  </w:num>
  <w:num w:numId="28" w16cid:durableId="1744908350">
    <w:abstractNumId w:val="1"/>
  </w:num>
  <w:num w:numId="29" w16cid:durableId="699012677">
    <w:abstractNumId w:val="11"/>
  </w:num>
  <w:num w:numId="30" w16cid:durableId="448747887">
    <w:abstractNumId w:val="21"/>
  </w:num>
  <w:num w:numId="31" w16cid:durableId="927739752">
    <w:abstractNumId w:val="29"/>
  </w:num>
  <w:num w:numId="32" w16cid:durableId="1740668085">
    <w:abstractNumId w:val="33"/>
  </w:num>
  <w:num w:numId="33" w16cid:durableId="582953647">
    <w:abstractNumId w:val="23"/>
  </w:num>
  <w:num w:numId="34" w16cid:durableId="392966966">
    <w:abstractNumId w:val="27"/>
  </w:num>
  <w:num w:numId="35" w16cid:durableId="1476526492">
    <w:abstractNumId w:val="31"/>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a Řehořková">
    <w15:presenceInfo w15:providerId="Windows Live" w15:userId="48bc17c524aa3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B96"/>
    <w:rsid w:val="000058E1"/>
    <w:rsid w:val="00015CD4"/>
    <w:rsid w:val="0001678F"/>
    <w:rsid w:val="00017BD1"/>
    <w:rsid w:val="00023839"/>
    <w:rsid w:val="00034A70"/>
    <w:rsid w:val="00044EAF"/>
    <w:rsid w:val="00045155"/>
    <w:rsid w:val="00056DE4"/>
    <w:rsid w:val="00084349"/>
    <w:rsid w:val="00093E11"/>
    <w:rsid w:val="000A3F3E"/>
    <w:rsid w:val="000D1282"/>
    <w:rsid w:val="000D7227"/>
    <w:rsid w:val="000F2814"/>
    <w:rsid w:val="0011055B"/>
    <w:rsid w:val="00120199"/>
    <w:rsid w:val="00121A67"/>
    <w:rsid w:val="00124DD7"/>
    <w:rsid w:val="00130F78"/>
    <w:rsid w:val="00131078"/>
    <w:rsid w:val="00132662"/>
    <w:rsid w:val="001327D1"/>
    <w:rsid w:val="00134079"/>
    <w:rsid w:val="001448ED"/>
    <w:rsid w:val="001459B4"/>
    <w:rsid w:val="0014766B"/>
    <w:rsid w:val="00147A43"/>
    <w:rsid w:val="0015009B"/>
    <w:rsid w:val="0015151C"/>
    <w:rsid w:val="00157F56"/>
    <w:rsid w:val="00174C66"/>
    <w:rsid w:val="00175E8C"/>
    <w:rsid w:val="00183E34"/>
    <w:rsid w:val="001935F5"/>
    <w:rsid w:val="001A1CB2"/>
    <w:rsid w:val="001A5C79"/>
    <w:rsid w:val="001A7BF5"/>
    <w:rsid w:val="001B42F1"/>
    <w:rsid w:val="001C3DBB"/>
    <w:rsid w:val="001C4360"/>
    <w:rsid w:val="001C5B6A"/>
    <w:rsid w:val="001E636A"/>
    <w:rsid w:val="001F4D53"/>
    <w:rsid w:val="001F7C8B"/>
    <w:rsid w:val="0021788B"/>
    <w:rsid w:val="00227000"/>
    <w:rsid w:val="00231E01"/>
    <w:rsid w:val="0024285A"/>
    <w:rsid w:val="00247CA6"/>
    <w:rsid w:val="00257FCA"/>
    <w:rsid w:val="002657B4"/>
    <w:rsid w:val="00276A9E"/>
    <w:rsid w:val="00295909"/>
    <w:rsid w:val="002A0C6E"/>
    <w:rsid w:val="002A405D"/>
    <w:rsid w:val="002B1192"/>
    <w:rsid w:val="002E7F45"/>
    <w:rsid w:val="002F27E4"/>
    <w:rsid w:val="002F4C4C"/>
    <w:rsid w:val="002F5F3C"/>
    <w:rsid w:val="002F6436"/>
    <w:rsid w:val="002F7846"/>
    <w:rsid w:val="00303A05"/>
    <w:rsid w:val="003065A9"/>
    <w:rsid w:val="003402D9"/>
    <w:rsid w:val="00342324"/>
    <w:rsid w:val="003724E5"/>
    <w:rsid w:val="00374F7D"/>
    <w:rsid w:val="00393D47"/>
    <w:rsid w:val="003A093F"/>
    <w:rsid w:val="003A6470"/>
    <w:rsid w:val="003C2F65"/>
    <w:rsid w:val="003D1255"/>
    <w:rsid w:val="003D4271"/>
    <w:rsid w:val="003D4492"/>
    <w:rsid w:val="003F759D"/>
    <w:rsid w:val="004019A1"/>
    <w:rsid w:val="004067B5"/>
    <w:rsid w:val="00412300"/>
    <w:rsid w:val="004169FD"/>
    <w:rsid w:val="00423C21"/>
    <w:rsid w:val="00427982"/>
    <w:rsid w:val="00457CDF"/>
    <w:rsid w:val="00467828"/>
    <w:rsid w:val="00486E82"/>
    <w:rsid w:val="00490022"/>
    <w:rsid w:val="00490A39"/>
    <w:rsid w:val="004911B9"/>
    <w:rsid w:val="00497110"/>
    <w:rsid w:val="004A08C4"/>
    <w:rsid w:val="004A3C38"/>
    <w:rsid w:val="004A7CF6"/>
    <w:rsid w:val="004B2397"/>
    <w:rsid w:val="004B7615"/>
    <w:rsid w:val="004C3EE7"/>
    <w:rsid w:val="004C5CF7"/>
    <w:rsid w:val="004E11AD"/>
    <w:rsid w:val="004E3A0D"/>
    <w:rsid w:val="004E738C"/>
    <w:rsid w:val="004F31A4"/>
    <w:rsid w:val="00521F66"/>
    <w:rsid w:val="005426DE"/>
    <w:rsid w:val="005475CD"/>
    <w:rsid w:val="00567CC3"/>
    <w:rsid w:val="00583C86"/>
    <w:rsid w:val="00583FBB"/>
    <w:rsid w:val="005948B6"/>
    <w:rsid w:val="005B05AA"/>
    <w:rsid w:val="005B7492"/>
    <w:rsid w:val="005C3971"/>
    <w:rsid w:val="005D2411"/>
    <w:rsid w:val="005E357B"/>
    <w:rsid w:val="00604356"/>
    <w:rsid w:val="0060671D"/>
    <w:rsid w:val="00607E22"/>
    <w:rsid w:val="00632EC6"/>
    <w:rsid w:val="00635E8A"/>
    <w:rsid w:val="006425E0"/>
    <w:rsid w:val="00644FDC"/>
    <w:rsid w:val="00665176"/>
    <w:rsid w:val="0067527B"/>
    <w:rsid w:val="006838A6"/>
    <w:rsid w:val="00693C7C"/>
    <w:rsid w:val="00694BB8"/>
    <w:rsid w:val="00696E28"/>
    <w:rsid w:val="006A1D5A"/>
    <w:rsid w:val="006A22DA"/>
    <w:rsid w:val="006B4698"/>
    <w:rsid w:val="006C3A5B"/>
    <w:rsid w:val="006E03EB"/>
    <w:rsid w:val="006F1975"/>
    <w:rsid w:val="006F3E45"/>
    <w:rsid w:val="0070542D"/>
    <w:rsid w:val="0071211D"/>
    <w:rsid w:val="00713A9B"/>
    <w:rsid w:val="007314CE"/>
    <w:rsid w:val="0075008F"/>
    <w:rsid w:val="007511A9"/>
    <w:rsid w:val="0076667D"/>
    <w:rsid w:val="00772075"/>
    <w:rsid w:val="007968FB"/>
    <w:rsid w:val="007C0C59"/>
    <w:rsid w:val="007C467D"/>
    <w:rsid w:val="007C4C78"/>
    <w:rsid w:val="007C6249"/>
    <w:rsid w:val="007E1206"/>
    <w:rsid w:val="007E380E"/>
    <w:rsid w:val="007F1590"/>
    <w:rsid w:val="007F1BDB"/>
    <w:rsid w:val="007F1EF8"/>
    <w:rsid w:val="007F2B50"/>
    <w:rsid w:val="007F390D"/>
    <w:rsid w:val="00805049"/>
    <w:rsid w:val="00824648"/>
    <w:rsid w:val="00831531"/>
    <w:rsid w:val="0083711B"/>
    <w:rsid w:val="0088071C"/>
    <w:rsid w:val="00882AC5"/>
    <w:rsid w:val="00890119"/>
    <w:rsid w:val="008A567F"/>
    <w:rsid w:val="008B67A8"/>
    <w:rsid w:val="008D0289"/>
    <w:rsid w:val="008D57F1"/>
    <w:rsid w:val="008E620E"/>
    <w:rsid w:val="008E7BE3"/>
    <w:rsid w:val="009038D1"/>
    <w:rsid w:val="00907B71"/>
    <w:rsid w:val="00921677"/>
    <w:rsid w:val="009257B4"/>
    <w:rsid w:val="00934562"/>
    <w:rsid w:val="00952FA5"/>
    <w:rsid w:val="00953A5C"/>
    <w:rsid w:val="00980277"/>
    <w:rsid w:val="009A4AC9"/>
    <w:rsid w:val="009B131E"/>
    <w:rsid w:val="009B2711"/>
    <w:rsid w:val="009C2C4D"/>
    <w:rsid w:val="009C30CB"/>
    <w:rsid w:val="009C3C37"/>
    <w:rsid w:val="009D0B1B"/>
    <w:rsid w:val="009D43FE"/>
    <w:rsid w:val="009D5DDC"/>
    <w:rsid w:val="009E60A2"/>
    <w:rsid w:val="00A119F8"/>
    <w:rsid w:val="00A17F7E"/>
    <w:rsid w:val="00A20082"/>
    <w:rsid w:val="00A3552B"/>
    <w:rsid w:val="00A91C61"/>
    <w:rsid w:val="00AD1B23"/>
    <w:rsid w:val="00AD6890"/>
    <w:rsid w:val="00AD72B3"/>
    <w:rsid w:val="00AE46D8"/>
    <w:rsid w:val="00AF0188"/>
    <w:rsid w:val="00AF4AB6"/>
    <w:rsid w:val="00B2268D"/>
    <w:rsid w:val="00B23AAC"/>
    <w:rsid w:val="00B241A2"/>
    <w:rsid w:val="00B35375"/>
    <w:rsid w:val="00B408A0"/>
    <w:rsid w:val="00B41F7D"/>
    <w:rsid w:val="00B51DA9"/>
    <w:rsid w:val="00B664E7"/>
    <w:rsid w:val="00B75055"/>
    <w:rsid w:val="00B95E5F"/>
    <w:rsid w:val="00BA7402"/>
    <w:rsid w:val="00BA7914"/>
    <w:rsid w:val="00BB1F0A"/>
    <w:rsid w:val="00BC3A97"/>
    <w:rsid w:val="00BD0505"/>
    <w:rsid w:val="00BD29DF"/>
    <w:rsid w:val="00BE726F"/>
    <w:rsid w:val="00C0717D"/>
    <w:rsid w:val="00C13DEC"/>
    <w:rsid w:val="00C15307"/>
    <w:rsid w:val="00C33C67"/>
    <w:rsid w:val="00C47405"/>
    <w:rsid w:val="00C61A18"/>
    <w:rsid w:val="00C7090C"/>
    <w:rsid w:val="00C74D1F"/>
    <w:rsid w:val="00C76893"/>
    <w:rsid w:val="00C92EBF"/>
    <w:rsid w:val="00CD1CF1"/>
    <w:rsid w:val="00CD6E38"/>
    <w:rsid w:val="00CE2532"/>
    <w:rsid w:val="00CF1CBC"/>
    <w:rsid w:val="00CF563F"/>
    <w:rsid w:val="00D01287"/>
    <w:rsid w:val="00D14AF8"/>
    <w:rsid w:val="00D24671"/>
    <w:rsid w:val="00D37D25"/>
    <w:rsid w:val="00D52E28"/>
    <w:rsid w:val="00D8638F"/>
    <w:rsid w:val="00D93AF0"/>
    <w:rsid w:val="00D95014"/>
    <w:rsid w:val="00D95291"/>
    <w:rsid w:val="00DA2F62"/>
    <w:rsid w:val="00DB2204"/>
    <w:rsid w:val="00DC5D9C"/>
    <w:rsid w:val="00DC71D9"/>
    <w:rsid w:val="00DD5D06"/>
    <w:rsid w:val="00DE48E8"/>
    <w:rsid w:val="00DF0AD1"/>
    <w:rsid w:val="00DF5C1B"/>
    <w:rsid w:val="00E0596F"/>
    <w:rsid w:val="00E10870"/>
    <w:rsid w:val="00E13069"/>
    <w:rsid w:val="00E1385D"/>
    <w:rsid w:val="00E2500D"/>
    <w:rsid w:val="00E326FD"/>
    <w:rsid w:val="00E33A40"/>
    <w:rsid w:val="00E43E44"/>
    <w:rsid w:val="00E45370"/>
    <w:rsid w:val="00E60357"/>
    <w:rsid w:val="00E719C9"/>
    <w:rsid w:val="00E90785"/>
    <w:rsid w:val="00E97A45"/>
    <w:rsid w:val="00EB0EF4"/>
    <w:rsid w:val="00EB660C"/>
    <w:rsid w:val="00EC1397"/>
    <w:rsid w:val="00EC4C33"/>
    <w:rsid w:val="00EE7BD6"/>
    <w:rsid w:val="00EF5B60"/>
    <w:rsid w:val="00F0522B"/>
    <w:rsid w:val="00F1206D"/>
    <w:rsid w:val="00F16640"/>
    <w:rsid w:val="00F17426"/>
    <w:rsid w:val="00F20DFB"/>
    <w:rsid w:val="00F2231E"/>
    <w:rsid w:val="00F22D97"/>
    <w:rsid w:val="00F2729B"/>
    <w:rsid w:val="00F52B96"/>
    <w:rsid w:val="00F57D00"/>
    <w:rsid w:val="00F81124"/>
    <w:rsid w:val="00F822FE"/>
    <w:rsid w:val="00FA35AC"/>
    <w:rsid w:val="00FA5F8D"/>
    <w:rsid w:val="00FA7668"/>
    <w:rsid w:val="00FA7A88"/>
    <w:rsid w:val="00FB31A4"/>
    <w:rsid w:val="00FC4602"/>
    <w:rsid w:val="00FC6FBA"/>
    <w:rsid w:val="00FD6B81"/>
    <w:rsid w:val="00FD70C8"/>
    <w:rsid w:val="00FF184E"/>
    <w:rsid w:val="00FF56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FA9F1B"/>
  <w15:chartTrackingRefBased/>
  <w15:docId w15:val="{965407FC-241C-4121-BCE2-565FEA4F6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qFormat="1"/>
    <w:lsdException w:name="heading 2" w:semiHidden="1" w:uiPriority="9" w:unhideWhenUsed="1"/>
    <w:lsdException w:name="heading 3" w:semiHidden="1" w:unhideWhenUsed="1"/>
    <w:lsdException w:name="heading 4" w:semiHidden="1" w:uiPriority="9"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693C7C"/>
    <w:pPr>
      <w:spacing w:after="0" w:line="240" w:lineRule="auto"/>
      <w:ind w:left="703"/>
      <w:jc w:val="both"/>
    </w:pPr>
    <w:rPr>
      <w:rFonts w:ascii="Verdana" w:eastAsia="Times New Roman" w:hAnsi="Verdana" w:cs="Times New Roman"/>
      <w:sz w:val="20"/>
      <w:szCs w:val="24"/>
      <w:lang w:eastAsia="cs-CZ"/>
    </w:rPr>
  </w:style>
  <w:style w:type="paragraph" w:styleId="Nadpis1">
    <w:name w:val="heading 1"/>
    <w:next w:val="Nadpis5"/>
    <w:link w:val="Nadpis1Char"/>
    <w:uiPriority w:val="99"/>
    <w:qFormat/>
    <w:rsid w:val="00B664E7"/>
    <w:pPr>
      <w:keepNext/>
      <w:numPr>
        <w:numId w:val="20"/>
      </w:numPr>
      <w:pBdr>
        <w:top w:val="single" w:sz="4" w:space="1" w:color="auto" w:shadow="1"/>
        <w:left w:val="single" w:sz="4" w:space="4" w:color="auto" w:shadow="1"/>
        <w:bottom w:val="single" w:sz="4" w:space="1" w:color="auto" w:shadow="1"/>
        <w:right w:val="single" w:sz="4" w:space="4" w:color="auto" w:shadow="1"/>
      </w:pBdr>
      <w:spacing w:after="120"/>
      <w:outlineLvl w:val="0"/>
    </w:pPr>
    <w:rPr>
      <w:rFonts w:eastAsia="Times New Roman" w:cs="Times New Roman"/>
      <w:b/>
      <w:sz w:val="28"/>
      <w:szCs w:val="24"/>
      <w:lang w:eastAsia="cs-CZ"/>
    </w:rPr>
  </w:style>
  <w:style w:type="paragraph" w:styleId="Nadpis2">
    <w:name w:val="heading 2"/>
    <w:basedOn w:val="Normln"/>
    <w:next w:val="Normln"/>
    <w:link w:val="Nadpis2Char"/>
    <w:uiPriority w:val="9"/>
    <w:rsid w:val="00F52B96"/>
    <w:pPr>
      <w:keepNext/>
      <w:outlineLvl w:val="1"/>
    </w:pPr>
    <w:rPr>
      <w:b/>
    </w:rPr>
  </w:style>
  <w:style w:type="paragraph" w:styleId="Nadpis3">
    <w:name w:val="heading 3"/>
    <w:basedOn w:val="Normln"/>
    <w:next w:val="Normln"/>
    <w:link w:val="Nadpis3Char"/>
    <w:uiPriority w:val="99"/>
    <w:rsid w:val="00F52B96"/>
    <w:pPr>
      <w:keepNext/>
      <w:jc w:val="center"/>
      <w:outlineLvl w:val="2"/>
    </w:pPr>
    <w:rPr>
      <w:caps/>
      <w:sz w:val="28"/>
      <w:u w:val="single"/>
    </w:rPr>
  </w:style>
  <w:style w:type="paragraph" w:styleId="Nadpis4">
    <w:name w:val="heading 4"/>
    <w:basedOn w:val="Normln"/>
    <w:next w:val="Normln"/>
    <w:link w:val="Nadpis4Char"/>
    <w:uiPriority w:val="9"/>
    <w:unhideWhenUsed/>
    <w:rsid w:val="00F52B9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
    <w:next w:val="Normln"/>
    <w:link w:val="Nadpis5Char"/>
    <w:unhideWhenUsed/>
    <w:rsid w:val="00F52B96"/>
    <w:pPr>
      <w:keepNext/>
      <w:keepLines/>
      <w:spacing w:before="200"/>
      <w:outlineLvl w:val="4"/>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664E7"/>
    <w:rPr>
      <w:rFonts w:eastAsia="Times New Roman" w:cs="Times New Roman"/>
      <w:b/>
      <w:sz w:val="28"/>
      <w:szCs w:val="24"/>
      <w:lang w:eastAsia="cs-CZ"/>
    </w:rPr>
  </w:style>
  <w:style w:type="character" w:customStyle="1" w:styleId="Nadpis2Char">
    <w:name w:val="Nadpis 2 Char"/>
    <w:basedOn w:val="Standardnpsmoodstavce"/>
    <w:link w:val="Nadpis2"/>
    <w:uiPriority w:val="9"/>
    <w:rsid w:val="00F52B96"/>
    <w:rPr>
      <w:rFonts w:ascii="Verdana" w:eastAsia="Times New Roman" w:hAnsi="Verdana" w:cs="Times New Roman"/>
      <w:b/>
      <w:sz w:val="20"/>
      <w:szCs w:val="24"/>
      <w:lang w:eastAsia="cs-CZ"/>
    </w:rPr>
  </w:style>
  <w:style w:type="character" w:customStyle="1" w:styleId="Nadpis3Char">
    <w:name w:val="Nadpis 3 Char"/>
    <w:basedOn w:val="Standardnpsmoodstavce"/>
    <w:link w:val="Nadpis3"/>
    <w:uiPriority w:val="99"/>
    <w:rsid w:val="00F52B96"/>
    <w:rPr>
      <w:rFonts w:ascii="Verdana" w:eastAsia="Times New Roman" w:hAnsi="Verdana" w:cs="Times New Roman"/>
      <w:caps/>
      <w:sz w:val="28"/>
      <w:szCs w:val="24"/>
      <w:u w:val="single"/>
      <w:lang w:eastAsia="cs-CZ"/>
    </w:rPr>
  </w:style>
  <w:style w:type="character" w:customStyle="1" w:styleId="Nadpis4Char">
    <w:name w:val="Nadpis 4 Char"/>
    <w:basedOn w:val="Standardnpsmoodstavce"/>
    <w:link w:val="Nadpis4"/>
    <w:uiPriority w:val="9"/>
    <w:rsid w:val="00F52B96"/>
    <w:rPr>
      <w:rFonts w:asciiTheme="majorHAnsi" w:eastAsiaTheme="majorEastAsia" w:hAnsiTheme="majorHAnsi" w:cstheme="majorBidi"/>
      <w:b/>
      <w:bCs/>
      <w:i/>
      <w:iCs/>
      <w:color w:val="4472C4" w:themeColor="accent1"/>
      <w:sz w:val="20"/>
      <w:szCs w:val="24"/>
      <w:lang w:eastAsia="cs-CZ"/>
    </w:rPr>
  </w:style>
  <w:style w:type="character" w:customStyle="1" w:styleId="Nadpis5Char">
    <w:name w:val="Nadpis 5 Char"/>
    <w:basedOn w:val="Standardnpsmoodstavce"/>
    <w:link w:val="Nadpis5"/>
    <w:rsid w:val="00F52B96"/>
    <w:rPr>
      <w:rFonts w:asciiTheme="majorHAnsi" w:eastAsiaTheme="majorEastAsia" w:hAnsiTheme="majorHAnsi" w:cstheme="majorBidi"/>
      <w:color w:val="1F3763" w:themeColor="accent1" w:themeShade="7F"/>
      <w:sz w:val="20"/>
      <w:szCs w:val="24"/>
      <w:lang w:eastAsia="cs-CZ"/>
    </w:rPr>
  </w:style>
  <w:style w:type="paragraph" w:styleId="Zkladntext">
    <w:name w:val="Body Text"/>
    <w:basedOn w:val="Normln"/>
    <w:link w:val="ZkladntextChar"/>
    <w:uiPriority w:val="99"/>
    <w:rsid w:val="00F52B96"/>
    <w:pPr>
      <w:jc w:val="center"/>
    </w:pPr>
  </w:style>
  <w:style w:type="character" w:customStyle="1" w:styleId="ZkladntextChar">
    <w:name w:val="Základní text Char"/>
    <w:basedOn w:val="Standardnpsmoodstavce"/>
    <w:link w:val="Zkladntext"/>
    <w:uiPriority w:val="99"/>
    <w:rsid w:val="00F52B96"/>
    <w:rPr>
      <w:rFonts w:ascii="Verdana" w:eastAsia="Times New Roman" w:hAnsi="Verdana" w:cs="Times New Roman"/>
      <w:sz w:val="20"/>
      <w:szCs w:val="24"/>
      <w:lang w:eastAsia="cs-CZ"/>
    </w:rPr>
  </w:style>
  <w:style w:type="paragraph" w:styleId="Zkladntext2">
    <w:name w:val="Body Text 2"/>
    <w:basedOn w:val="Normln"/>
    <w:link w:val="Zkladntext2Char"/>
    <w:uiPriority w:val="99"/>
    <w:rsid w:val="00F52B96"/>
  </w:style>
  <w:style w:type="character" w:customStyle="1" w:styleId="Zkladntext2Char">
    <w:name w:val="Základní text 2 Char"/>
    <w:basedOn w:val="Standardnpsmoodstavce"/>
    <w:link w:val="Zkladntext2"/>
    <w:uiPriority w:val="99"/>
    <w:rsid w:val="00F52B96"/>
    <w:rPr>
      <w:rFonts w:ascii="Verdana" w:eastAsia="Times New Roman" w:hAnsi="Verdana" w:cs="Times New Roman"/>
      <w:sz w:val="20"/>
      <w:szCs w:val="24"/>
      <w:lang w:eastAsia="cs-CZ"/>
    </w:rPr>
  </w:style>
  <w:style w:type="paragraph" w:customStyle="1" w:styleId="NadpisZD1">
    <w:name w:val="Nadpis ZD 1"/>
    <w:basedOn w:val="Normln"/>
    <w:next w:val="Normln"/>
    <w:uiPriority w:val="99"/>
    <w:rsid w:val="00F52B96"/>
    <w:rPr>
      <w:b/>
      <w:caps/>
      <w:sz w:val="22"/>
    </w:rPr>
  </w:style>
  <w:style w:type="paragraph" w:styleId="Zkladntextodsazen">
    <w:name w:val="Body Text Indent"/>
    <w:basedOn w:val="Normln"/>
    <w:link w:val="ZkladntextodsazenChar"/>
    <w:uiPriority w:val="99"/>
    <w:rsid w:val="00F52B96"/>
    <w:pPr>
      <w:ind w:left="705" w:hanging="705"/>
    </w:pPr>
  </w:style>
  <w:style w:type="character" w:customStyle="1" w:styleId="ZkladntextodsazenChar">
    <w:name w:val="Základní text odsazený Char"/>
    <w:basedOn w:val="Standardnpsmoodstavce"/>
    <w:link w:val="Zkladntextodsazen"/>
    <w:uiPriority w:val="99"/>
    <w:rsid w:val="00F52B96"/>
    <w:rPr>
      <w:rFonts w:ascii="Verdana" w:eastAsia="Times New Roman" w:hAnsi="Verdana" w:cs="Times New Roman"/>
      <w:sz w:val="20"/>
      <w:szCs w:val="24"/>
      <w:lang w:eastAsia="cs-CZ"/>
    </w:rPr>
  </w:style>
  <w:style w:type="paragraph" w:styleId="Zkladntext3">
    <w:name w:val="Body Text 3"/>
    <w:basedOn w:val="Normln"/>
    <w:link w:val="Zkladntext3Char"/>
    <w:uiPriority w:val="99"/>
    <w:rsid w:val="00F52B96"/>
  </w:style>
  <w:style w:type="character" w:customStyle="1" w:styleId="Zkladntext3Char">
    <w:name w:val="Základní text 3 Char"/>
    <w:basedOn w:val="Standardnpsmoodstavce"/>
    <w:link w:val="Zkladntext3"/>
    <w:uiPriority w:val="99"/>
    <w:rsid w:val="00F52B96"/>
    <w:rPr>
      <w:rFonts w:ascii="Verdana" w:eastAsia="Times New Roman" w:hAnsi="Verdana" w:cs="Times New Roman"/>
      <w:sz w:val="20"/>
      <w:szCs w:val="24"/>
      <w:lang w:eastAsia="cs-CZ"/>
    </w:rPr>
  </w:style>
  <w:style w:type="paragraph" w:styleId="Zhlav">
    <w:name w:val="header"/>
    <w:basedOn w:val="Normln"/>
    <w:link w:val="ZhlavChar"/>
    <w:uiPriority w:val="99"/>
    <w:rsid w:val="00F52B96"/>
    <w:pPr>
      <w:tabs>
        <w:tab w:val="center" w:pos="4536"/>
        <w:tab w:val="right" w:pos="9072"/>
      </w:tabs>
    </w:pPr>
    <w:rPr>
      <w:szCs w:val="20"/>
    </w:rPr>
  </w:style>
  <w:style w:type="character" w:customStyle="1" w:styleId="ZhlavChar">
    <w:name w:val="Záhlaví Char"/>
    <w:basedOn w:val="Standardnpsmoodstavce"/>
    <w:link w:val="Zhlav"/>
    <w:uiPriority w:val="99"/>
    <w:rsid w:val="00F52B96"/>
    <w:rPr>
      <w:rFonts w:ascii="Verdana" w:eastAsia="Times New Roman" w:hAnsi="Verdana" w:cs="Times New Roman"/>
      <w:sz w:val="20"/>
      <w:szCs w:val="20"/>
      <w:lang w:eastAsia="cs-CZ"/>
    </w:rPr>
  </w:style>
  <w:style w:type="paragraph" w:styleId="Zpat">
    <w:name w:val="footer"/>
    <w:basedOn w:val="Normln"/>
    <w:link w:val="ZpatChar"/>
    <w:uiPriority w:val="99"/>
    <w:rsid w:val="00F52B96"/>
    <w:pPr>
      <w:tabs>
        <w:tab w:val="center" w:pos="4536"/>
        <w:tab w:val="right" w:pos="9072"/>
      </w:tabs>
    </w:pPr>
  </w:style>
  <w:style w:type="character" w:customStyle="1" w:styleId="ZpatChar">
    <w:name w:val="Zápatí Char"/>
    <w:basedOn w:val="Standardnpsmoodstavce"/>
    <w:link w:val="Zpat"/>
    <w:uiPriority w:val="99"/>
    <w:rsid w:val="00F52B96"/>
    <w:rPr>
      <w:rFonts w:ascii="Verdana" w:eastAsia="Times New Roman" w:hAnsi="Verdana" w:cs="Times New Roman"/>
      <w:sz w:val="20"/>
      <w:szCs w:val="24"/>
      <w:lang w:eastAsia="cs-CZ"/>
    </w:rPr>
  </w:style>
  <w:style w:type="character" w:styleId="slostrnky">
    <w:name w:val="page number"/>
    <w:basedOn w:val="Standardnpsmoodstavce"/>
    <w:uiPriority w:val="99"/>
    <w:rsid w:val="00F52B96"/>
    <w:rPr>
      <w:rFonts w:cs="Times New Roman"/>
    </w:rPr>
  </w:style>
  <w:style w:type="character" w:styleId="Zdraznn">
    <w:name w:val="Emphasis"/>
    <w:basedOn w:val="Standardnpsmoodstavce"/>
    <w:uiPriority w:val="20"/>
    <w:rsid w:val="00F52B96"/>
    <w:rPr>
      <w:rFonts w:cs="Times New Roman"/>
      <w:i/>
    </w:rPr>
  </w:style>
  <w:style w:type="paragraph" w:styleId="Obsah1">
    <w:name w:val="toc 1"/>
    <w:basedOn w:val="Normln"/>
    <w:next w:val="Normln"/>
    <w:autoRedefine/>
    <w:uiPriority w:val="39"/>
    <w:rsid w:val="00C15307"/>
    <w:pPr>
      <w:tabs>
        <w:tab w:val="left" w:pos="426"/>
        <w:tab w:val="right" w:leader="dot" w:pos="9060"/>
      </w:tabs>
      <w:spacing w:line="360" w:lineRule="auto"/>
      <w:ind w:left="426" w:hanging="426"/>
      <w:jc w:val="left"/>
    </w:pPr>
    <w:rPr>
      <w:rFonts w:cs="Arial"/>
    </w:rPr>
  </w:style>
  <w:style w:type="paragraph" w:customStyle="1" w:styleId="Normln0">
    <w:name w:val="Normální~"/>
    <w:basedOn w:val="Normln"/>
    <w:uiPriority w:val="99"/>
    <w:rsid w:val="00F52B96"/>
    <w:pPr>
      <w:widowControl w:val="0"/>
    </w:pPr>
    <w:rPr>
      <w:noProof/>
      <w:szCs w:val="20"/>
    </w:rPr>
  </w:style>
  <w:style w:type="paragraph" w:customStyle="1" w:styleId="Textodstavce">
    <w:name w:val="Text odstavce"/>
    <w:basedOn w:val="Normln"/>
    <w:uiPriority w:val="99"/>
    <w:rsid w:val="00F52B96"/>
    <w:pPr>
      <w:numPr>
        <w:ilvl w:val="6"/>
        <w:numId w:val="1"/>
      </w:numPr>
      <w:tabs>
        <w:tab w:val="left" w:pos="851"/>
      </w:tabs>
      <w:spacing w:before="120" w:after="120"/>
      <w:outlineLvl w:val="6"/>
    </w:pPr>
    <w:rPr>
      <w:szCs w:val="20"/>
    </w:rPr>
  </w:style>
  <w:style w:type="paragraph" w:customStyle="1" w:styleId="Textbodu">
    <w:name w:val="Text bodu"/>
    <w:basedOn w:val="Normln"/>
    <w:rsid w:val="00F52B96"/>
    <w:pPr>
      <w:numPr>
        <w:ilvl w:val="8"/>
        <w:numId w:val="1"/>
      </w:numPr>
      <w:outlineLvl w:val="8"/>
    </w:pPr>
    <w:rPr>
      <w:szCs w:val="20"/>
    </w:rPr>
  </w:style>
  <w:style w:type="paragraph" w:customStyle="1" w:styleId="Textpsmene">
    <w:name w:val="Text písmene"/>
    <w:basedOn w:val="Normln"/>
    <w:rsid w:val="00F52B96"/>
    <w:pPr>
      <w:numPr>
        <w:ilvl w:val="7"/>
        <w:numId w:val="1"/>
      </w:numPr>
      <w:outlineLvl w:val="7"/>
    </w:pPr>
    <w:rPr>
      <w:szCs w:val="20"/>
    </w:rPr>
  </w:style>
  <w:style w:type="paragraph" w:styleId="Titulek">
    <w:name w:val="caption"/>
    <w:basedOn w:val="Normln"/>
    <w:next w:val="Normln"/>
    <w:uiPriority w:val="99"/>
    <w:rsid w:val="00F52B96"/>
    <w:rPr>
      <w:rFonts w:cs="Arial"/>
      <w:b/>
      <w:bCs/>
      <w:iCs/>
      <w:sz w:val="52"/>
      <w:szCs w:val="20"/>
    </w:rPr>
  </w:style>
  <w:style w:type="paragraph" w:customStyle="1" w:styleId="text">
    <w:name w:val="text"/>
    <w:rsid w:val="00F52B96"/>
    <w:pPr>
      <w:widowControl w:val="0"/>
      <w:spacing w:before="240" w:after="0" w:line="240" w:lineRule="exact"/>
      <w:jc w:val="both"/>
    </w:pPr>
    <w:rPr>
      <w:rFonts w:ascii="Arial" w:eastAsia="Times New Roman" w:hAnsi="Arial" w:cs="Arial"/>
      <w:sz w:val="24"/>
      <w:szCs w:val="24"/>
    </w:rPr>
  </w:style>
  <w:style w:type="paragraph" w:customStyle="1" w:styleId="Zkladntext0">
    <w:name w:val="Základní text~"/>
    <w:basedOn w:val="Normln"/>
    <w:uiPriority w:val="99"/>
    <w:rsid w:val="00F52B96"/>
    <w:pPr>
      <w:widowControl w:val="0"/>
      <w:spacing w:line="288" w:lineRule="auto"/>
    </w:pPr>
    <w:rPr>
      <w:szCs w:val="20"/>
    </w:rPr>
  </w:style>
  <w:style w:type="paragraph" w:styleId="Textpoznpodarou">
    <w:name w:val="footnote text"/>
    <w:aliases w:val="fn"/>
    <w:basedOn w:val="Normln"/>
    <w:link w:val="TextpoznpodarouChar"/>
    <w:rsid w:val="00F52B96"/>
    <w:pPr>
      <w:widowControl w:val="0"/>
      <w:adjustRightInd w:val="0"/>
      <w:spacing w:line="360" w:lineRule="atLeast"/>
      <w:textAlignment w:val="baseline"/>
    </w:pPr>
    <w:rPr>
      <w:szCs w:val="20"/>
    </w:rPr>
  </w:style>
  <w:style w:type="character" w:customStyle="1" w:styleId="TextpoznpodarouChar">
    <w:name w:val="Text pozn. pod čarou Char"/>
    <w:aliases w:val="fn Char1"/>
    <w:basedOn w:val="Standardnpsmoodstavce"/>
    <w:link w:val="Textpoznpodarou"/>
    <w:rsid w:val="00F52B96"/>
    <w:rPr>
      <w:rFonts w:ascii="Verdana" w:eastAsia="Times New Roman" w:hAnsi="Verdana" w:cs="Times New Roman"/>
      <w:sz w:val="20"/>
      <w:szCs w:val="20"/>
      <w:lang w:eastAsia="cs-CZ"/>
    </w:rPr>
  </w:style>
  <w:style w:type="character" w:styleId="Znakapoznpodarou">
    <w:name w:val="footnote reference"/>
    <w:basedOn w:val="Standardnpsmoodstavce"/>
    <w:uiPriority w:val="99"/>
    <w:rsid w:val="00F52B96"/>
    <w:rPr>
      <w:rFonts w:cs="Times New Roman"/>
      <w:vertAlign w:val="superscript"/>
    </w:rPr>
  </w:style>
  <w:style w:type="paragraph" w:styleId="Textkomente">
    <w:name w:val="annotation text"/>
    <w:basedOn w:val="Normln"/>
    <w:link w:val="TextkomenteChar"/>
    <w:rsid w:val="00F52B96"/>
    <w:rPr>
      <w:szCs w:val="20"/>
    </w:rPr>
  </w:style>
  <w:style w:type="character" w:customStyle="1" w:styleId="TextkomenteChar">
    <w:name w:val="Text komentáře Char"/>
    <w:basedOn w:val="Standardnpsmoodstavce"/>
    <w:link w:val="Textkomente"/>
    <w:rsid w:val="00F52B96"/>
    <w:rPr>
      <w:rFonts w:ascii="Verdana" w:eastAsia="Times New Roman" w:hAnsi="Verdana" w:cs="Times New Roman"/>
      <w:sz w:val="20"/>
      <w:szCs w:val="20"/>
      <w:lang w:eastAsia="cs-CZ"/>
    </w:rPr>
  </w:style>
  <w:style w:type="character" w:styleId="Odkaznakoment">
    <w:name w:val="annotation reference"/>
    <w:basedOn w:val="Standardnpsmoodstavce"/>
    <w:rsid w:val="00F52B96"/>
    <w:rPr>
      <w:rFonts w:cs="Times New Roman"/>
      <w:sz w:val="16"/>
    </w:rPr>
  </w:style>
  <w:style w:type="paragraph" w:styleId="Textbubliny">
    <w:name w:val="Balloon Text"/>
    <w:basedOn w:val="Normln"/>
    <w:link w:val="TextbublinyChar"/>
    <w:uiPriority w:val="99"/>
    <w:rsid w:val="00F52B96"/>
    <w:rPr>
      <w:rFonts w:ascii="Tahoma" w:hAnsi="Tahoma"/>
      <w:sz w:val="16"/>
      <w:szCs w:val="16"/>
    </w:rPr>
  </w:style>
  <w:style w:type="character" w:customStyle="1" w:styleId="TextbublinyChar">
    <w:name w:val="Text bubliny Char"/>
    <w:basedOn w:val="Standardnpsmoodstavce"/>
    <w:link w:val="Textbubliny"/>
    <w:uiPriority w:val="99"/>
    <w:rsid w:val="00F52B96"/>
    <w:rPr>
      <w:rFonts w:ascii="Tahoma" w:eastAsia="Times New Roman" w:hAnsi="Tahoma" w:cs="Times New Roman"/>
      <w:sz w:val="16"/>
      <w:szCs w:val="16"/>
      <w:lang w:eastAsia="cs-CZ"/>
    </w:rPr>
  </w:style>
  <w:style w:type="table" w:styleId="Mkatabulky">
    <w:name w:val="Table Grid"/>
    <w:basedOn w:val="Normlntabulka"/>
    <w:uiPriority w:val="39"/>
    <w:rsid w:val="00F52B9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rsid w:val="00F52B96"/>
    <w:rPr>
      <w:b/>
      <w:bCs/>
    </w:rPr>
  </w:style>
  <w:style w:type="character" w:customStyle="1" w:styleId="PedmtkomenteChar">
    <w:name w:val="Předmět komentáře Char"/>
    <w:basedOn w:val="TextkomenteChar"/>
    <w:link w:val="Pedmtkomente"/>
    <w:uiPriority w:val="99"/>
    <w:rsid w:val="00F52B96"/>
    <w:rPr>
      <w:rFonts w:ascii="Verdana" w:eastAsia="Times New Roman" w:hAnsi="Verdana" w:cs="Times New Roman"/>
      <w:b/>
      <w:bCs/>
      <w:sz w:val="20"/>
      <w:szCs w:val="20"/>
      <w:lang w:eastAsia="cs-CZ"/>
    </w:rPr>
  </w:style>
  <w:style w:type="paragraph" w:styleId="Odstavecseseznamem">
    <w:name w:val="List Paragraph"/>
    <w:basedOn w:val="Normln"/>
    <w:link w:val="OdstavecseseznamemChar"/>
    <w:uiPriority w:val="34"/>
    <w:rsid w:val="00F52B96"/>
    <w:pPr>
      <w:ind w:left="720"/>
      <w:contextualSpacing/>
    </w:pPr>
  </w:style>
  <w:style w:type="character" w:styleId="Hypertextovodkaz">
    <w:name w:val="Hyperlink"/>
    <w:basedOn w:val="Standardnpsmoodstavce"/>
    <w:uiPriority w:val="99"/>
    <w:rsid w:val="00F52B96"/>
    <w:rPr>
      <w:rFonts w:cs="Times New Roman"/>
      <w:color w:val="0000FF"/>
      <w:u w:val="single"/>
    </w:rPr>
  </w:style>
  <w:style w:type="character" w:styleId="Sledovanodkaz">
    <w:name w:val="FollowedHyperlink"/>
    <w:basedOn w:val="Standardnpsmoodstavce"/>
    <w:uiPriority w:val="99"/>
    <w:semiHidden/>
    <w:unhideWhenUsed/>
    <w:rsid w:val="00F52B96"/>
    <w:rPr>
      <w:color w:val="954F72" w:themeColor="followedHyperlink"/>
      <w:u w:val="single"/>
    </w:rPr>
  </w:style>
  <w:style w:type="paragraph" w:styleId="Nadpisobsahu">
    <w:name w:val="TOC Heading"/>
    <w:basedOn w:val="Nadpis1"/>
    <w:next w:val="Normln"/>
    <w:uiPriority w:val="39"/>
    <w:unhideWhenUsed/>
    <w:rsid w:val="00F52B96"/>
    <w:pPr>
      <w:keepLines/>
      <w:spacing w:before="480" w:line="276" w:lineRule="auto"/>
      <w:outlineLvl w:val="9"/>
    </w:pPr>
    <w:rPr>
      <w:rFonts w:asciiTheme="majorHAnsi" w:eastAsiaTheme="majorEastAsia" w:hAnsiTheme="majorHAnsi" w:cstheme="majorBidi"/>
      <w:bCs/>
      <w:color w:val="2F5496" w:themeColor="accent1" w:themeShade="BF"/>
      <w:szCs w:val="28"/>
      <w:lang w:eastAsia="en-US"/>
    </w:rPr>
  </w:style>
  <w:style w:type="paragraph" w:styleId="Obsah2">
    <w:name w:val="toc 2"/>
    <w:basedOn w:val="Normln"/>
    <w:next w:val="Normln"/>
    <w:autoRedefine/>
    <w:uiPriority w:val="39"/>
    <w:rsid w:val="00F52B96"/>
    <w:pPr>
      <w:tabs>
        <w:tab w:val="left" w:pos="880"/>
        <w:tab w:val="right" w:leader="hyphen" w:pos="9060"/>
      </w:tabs>
      <w:spacing w:after="100"/>
      <w:ind w:left="240"/>
    </w:pPr>
  </w:style>
  <w:style w:type="paragraph" w:styleId="Obsah3">
    <w:name w:val="toc 3"/>
    <w:basedOn w:val="Normln"/>
    <w:next w:val="Normln"/>
    <w:autoRedefine/>
    <w:uiPriority w:val="39"/>
    <w:rsid w:val="00F52B96"/>
    <w:pPr>
      <w:spacing w:after="100"/>
      <w:ind w:left="480"/>
    </w:pPr>
  </w:style>
  <w:style w:type="paragraph" w:styleId="Nzev">
    <w:name w:val="Title"/>
    <w:basedOn w:val="Normln"/>
    <w:next w:val="Normln"/>
    <w:link w:val="NzevChar"/>
    <w:rsid w:val="00F52B96"/>
    <w:pPr>
      <w:pBdr>
        <w:bottom w:val="single" w:sz="8" w:space="4" w:color="4472C4" w:themeColor="accent1"/>
      </w:pBdr>
      <w:spacing w:after="300"/>
      <w:contextualSpacing/>
      <w:jc w:val="center"/>
    </w:pPr>
    <w:rPr>
      <w:rFonts w:eastAsiaTheme="majorEastAsia" w:cstheme="majorBidi"/>
      <w:b/>
      <w:color w:val="000000" w:themeColor="text1"/>
      <w:spacing w:val="5"/>
      <w:kern w:val="28"/>
      <w:sz w:val="28"/>
      <w:szCs w:val="52"/>
    </w:rPr>
  </w:style>
  <w:style w:type="character" w:customStyle="1" w:styleId="NzevChar">
    <w:name w:val="Název Char"/>
    <w:basedOn w:val="Standardnpsmoodstavce"/>
    <w:link w:val="Nzev"/>
    <w:rsid w:val="00F52B96"/>
    <w:rPr>
      <w:rFonts w:ascii="Verdana" w:eastAsiaTheme="majorEastAsia" w:hAnsi="Verdana" w:cstheme="majorBidi"/>
      <w:b/>
      <w:color w:val="000000" w:themeColor="text1"/>
      <w:spacing w:val="5"/>
      <w:kern w:val="28"/>
      <w:sz w:val="28"/>
      <w:szCs w:val="52"/>
      <w:lang w:eastAsia="cs-CZ"/>
    </w:rPr>
  </w:style>
  <w:style w:type="paragraph" w:customStyle="1" w:styleId="Styl1">
    <w:name w:val="Styl1"/>
    <w:basedOn w:val="Normln"/>
    <w:rsid w:val="00F52B96"/>
    <w:pPr>
      <w:jc w:val="center"/>
    </w:pPr>
    <w:rPr>
      <w:b/>
      <w:caps/>
      <w:sz w:val="28"/>
      <w:szCs w:val="28"/>
    </w:rPr>
  </w:style>
  <w:style w:type="numbering" w:styleId="111111">
    <w:name w:val="Outline List 2"/>
    <w:basedOn w:val="Bezseznamu"/>
    <w:rsid w:val="00F52B96"/>
    <w:pPr>
      <w:numPr>
        <w:numId w:val="3"/>
      </w:numPr>
    </w:pPr>
  </w:style>
  <w:style w:type="character" w:customStyle="1" w:styleId="TextpoznpodarouChar1">
    <w:name w:val="Text pozn. pod čarou Char1"/>
    <w:aliases w:val="fn Char"/>
    <w:semiHidden/>
    <w:rsid w:val="00F52B96"/>
    <w:rPr>
      <w:lang w:val="en-US" w:eastAsia="en-US" w:bidi="ar-SA"/>
    </w:rPr>
  </w:style>
  <w:style w:type="paragraph" w:styleId="Normlnweb">
    <w:name w:val="Normal (Web)"/>
    <w:basedOn w:val="Normln"/>
    <w:uiPriority w:val="99"/>
    <w:unhideWhenUsed/>
    <w:rsid w:val="00F52B96"/>
    <w:pPr>
      <w:spacing w:before="100" w:beforeAutospacing="1" w:after="119"/>
      <w:ind w:left="0"/>
      <w:jc w:val="left"/>
    </w:pPr>
    <w:rPr>
      <w:rFonts w:ascii="Times New Roman" w:hAnsi="Times New Roman"/>
      <w:sz w:val="24"/>
    </w:rPr>
  </w:style>
  <w:style w:type="paragraph" w:customStyle="1" w:styleId="Section">
    <w:name w:val="Section"/>
    <w:basedOn w:val="Normln"/>
    <w:rsid w:val="00F52B96"/>
    <w:pPr>
      <w:widowControl w:val="0"/>
      <w:spacing w:line="360" w:lineRule="exact"/>
      <w:ind w:left="0"/>
      <w:jc w:val="center"/>
    </w:pPr>
    <w:rPr>
      <w:rFonts w:ascii="Arial" w:hAnsi="Arial"/>
      <w:b/>
      <w:sz w:val="32"/>
      <w:szCs w:val="20"/>
    </w:rPr>
  </w:style>
  <w:style w:type="paragraph" w:styleId="Zkladntextodsazen3">
    <w:name w:val="Body Text Indent 3"/>
    <w:basedOn w:val="Normln"/>
    <w:link w:val="Zkladntextodsazen3Char"/>
    <w:unhideWhenUsed/>
    <w:rsid w:val="00F52B96"/>
    <w:pPr>
      <w:spacing w:after="120"/>
      <w:ind w:left="283"/>
    </w:pPr>
    <w:rPr>
      <w:sz w:val="16"/>
      <w:szCs w:val="16"/>
    </w:rPr>
  </w:style>
  <w:style w:type="character" w:customStyle="1" w:styleId="Zkladntextodsazen3Char">
    <w:name w:val="Základní text odsazený 3 Char"/>
    <w:basedOn w:val="Standardnpsmoodstavce"/>
    <w:link w:val="Zkladntextodsazen3"/>
    <w:rsid w:val="00F52B96"/>
    <w:rPr>
      <w:rFonts w:ascii="Verdana" w:eastAsia="Times New Roman" w:hAnsi="Verdana" w:cs="Times New Roman"/>
      <w:sz w:val="16"/>
      <w:szCs w:val="16"/>
      <w:lang w:eastAsia="cs-CZ"/>
    </w:rPr>
  </w:style>
  <w:style w:type="character" w:customStyle="1" w:styleId="TrailerWGM">
    <w:name w:val="Trailer WGM"/>
    <w:rsid w:val="00F52B96"/>
    <w:rPr>
      <w:caps/>
      <w:sz w:val="14"/>
    </w:rPr>
  </w:style>
  <w:style w:type="paragraph" w:customStyle="1" w:styleId="tabulka">
    <w:name w:val="tabulka"/>
    <w:basedOn w:val="Normln"/>
    <w:rsid w:val="00F52B96"/>
    <w:pPr>
      <w:widowControl w:val="0"/>
      <w:spacing w:before="120" w:line="240" w:lineRule="exact"/>
      <w:ind w:left="0"/>
      <w:jc w:val="center"/>
    </w:pPr>
    <w:rPr>
      <w:rFonts w:ascii="Arial" w:hAnsi="Arial"/>
      <w:szCs w:val="20"/>
    </w:rPr>
  </w:style>
  <w:style w:type="paragraph" w:customStyle="1" w:styleId="text-3mezera">
    <w:name w:val="text - 3 mezera"/>
    <w:basedOn w:val="Normln"/>
    <w:rsid w:val="00F52B96"/>
    <w:pPr>
      <w:widowControl w:val="0"/>
      <w:spacing w:before="60" w:line="240" w:lineRule="exact"/>
      <w:ind w:left="0"/>
    </w:pPr>
    <w:rPr>
      <w:rFonts w:ascii="Arial" w:hAnsi="Arial"/>
      <w:sz w:val="24"/>
      <w:szCs w:val="20"/>
    </w:rPr>
  </w:style>
  <w:style w:type="paragraph" w:customStyle="1" w:styleId="slovn">
    <w:name w:val="číslování"/>
    <w:basedOn w:val="Normln"/>
    <w:uiPriority w:val="99"/>
    <w:rsid w:val="00F52B96"/>
    <w:pPr>
      <w:numPr>
        <w:numId w:val="4"/>
      </w:numPr>
      <w:spacing w:before="120"/>
    </w:pPr>
    <w:rPr>
      <w:rFonts w:ascii="Times New Roman" w:hAnsi="Times New Roman"/>
      <w:sz w:val="24"/>
    </w:rPr>
  </w:style>
  <w:style w:type="paragraph" w:customStyle="1" w:styleId="Styl3">
    <w:name w:val="Styl3"/>
    <w:basedOn w:val="Normln"/>
    <w:uiPriority w:val="99"/>
    <w:rsid w:val="00F52B96"/>
    <w:pPr>
      <w:widowControl w:val="0"/>
      <w:tabs>
        <w:tab w:val="left" w:pos="851"/>
      </w:tabs>
      <w:ind w:left="1305" w:hanging="454"/>
      <w:jc w:val="left"/>
    </w:pPr>
    <w:rPr>
      <w:rFonts w:ascii="Times New Roman" w:hAnsi="Times New Roman"/>
      <w:sz w:val="24"/>
    </w:rPr>
  </w:style>
  <w:style w:type="character" w:customStyle="1" w:styleId="OdstavecseseznamemChar">
    <w:name w:val="Odstavec se seznamem Char"/>
    <w:link w:val="Odstavecseseznamem"/>
    <w:uiPriority w:val="34"/>
    <w:qFormat/>
    <w:rsid w:val="00F52B96"/>
    <w:rPr>
      <w:rFonts w:ascii="Verdana" w:eastAsia="Times New Roman" w:hAnsi="Verdana" w:cs="Times New Roman"/>
      <w:sz w:val="20"/>
      <w:szCs w:val="24"/>
      <w:lang w:eastAsia="cs-CZ"/>
    </w:rPr>
  </w:style>
  <w:style w:type="character" w:customStyle="1" w:styleId="st">
    <w:name w:val="st"/>
    <w:basedOn w:val="Standardnpsmoodstavce"/>
    <w:rsid w:val="00F52B96"/>
  </w:style>
  <w:style w:type="paragraph" w:customStyle="1" w:styleId="Default">
    <w:name w:val="Default"/>
    <w:rsid w:val="00F52B9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52B96"/>
    <w:pPr>
      <w:spacing w:after="0" w:line="240" w:lineRule="auto"/>
    </w:pPr>
    <w:rPr>
      <w:rFonts w:ascii="Verdana" w:eastAsia="Times New Roman" w:hAnsi="Verdana" w:cs="Times New Roman"/>
      <w:sz w:val="20"/>
      <w:szCs w:val="24"/>
      <w:lang w:eastAsia="cs-CZ"/>
    </w:rPr>
  </w:style>
  <w:style w:type="character" w:customStyle="1" w:styleId="Nevyeenzmnka1">
    <w:name w:val="Nevyřešená zmínka1"/>
    <w:basedOn w:val="Standardnpsmoodstavce"/>
    <w:uiPriority w:val="99"/>
    <w:semiHidden/>
    <w:unhideWhenUsed/>
    <w:rsid w:val="00F52B96"/>
    <w:rPr>
      <w:color w:val="808080"/>
      <w:shd w:val="clear" w:color="auto" w:fill="E6E6E6"/>
    </w:rPr>
  </w:style>
  <w:style w:type="character" w:customStyle="1" w:styleId="Nevyeenzmnka2">
    <w:name w:val="Nevyřešená zmínka2"/>
    <w:basedOn w:val="Standardnpsmoodstavce"/>
    <w:uiPriority w:val="99"/>
    <w:semiHidden/>
    <w:unhideWhenUsed/>
    <w:rsid w:val="00F52B96"/>
    <w:rPr>
      <w:color w:val="605E5C"/>
      <w:shd w:val="clear" w:color="auto" w:fill="E1DFDD"/>
    </w:rPr>
  </w:style>
  <w:style w:type="paragraph" w:customStyle="1" w:styleId="Standard">
    <w:name w:val="Standard"/>
    <w:uiPriority w:val="99"/>
    <w:rsid w:val="00F52B96"/>
    <w:pPr>
      <w:suppressAutoHyphens/>
      <w:autoSpaceDN w:val="0"/>
      <w:spacing w:after="0" w:line="240" w:lineRule="auto"/>
    </w:pPr>
    <w:rPr>
      <w:rFonts w:ascii="Times New Roman" w:eastAsia="Times New Roman" w:hAnsi="Times New Roman" w:cs="Times New Roman"/>
      <w:kern w:val="3"/>
      <w:sz w:val="24"/>
      <w:szCs w:val="24"/>
      <w:lang w:eastAsia="ar-SA"/>
    </w:rPr>
  </w:style>
  <w:style w:type="character" w:customStyle="1" w:styleId="nowrap">
    <w:name w:val="nowrap"/>
    <w:basedOn w:val="Standardnpsmoodstavce"/>
    <w:rsid w:val="00F52B96"/>
  </w:style>
  <w:style w:type="character" w:customStyle="1" w:styleId="Internetovodkaz">
    <w:name w:val="Internetový odkaz"/>
    <w:basedOn w:val="Standardnpsmoodstavce"/>
    <w:uiPriority w:val="99"/>
    <w:rsid w:val="00F52B96"/>
    <w:rPr>
      <w:rFonts w:cs="Times New Roman"/>
      <w:color w:val="0000FF"/>
      <w:u w:val="single"/>
    </w:rPr>
  </w:style>
  <w:style w:type="character" w:customStyle="1" w:styleId="lrzxr">
    <w:name w:val="lrzxr"/>
    <w:basedOn w:val="Standardnpsmoodstavce"/>
    <w:rsid w:val="00F52B96"/>
  </w:style>
  <w:style w:type="character" w:customStyle="1" w:styleId="Nevyeenzmnka3">
    <w:name w:val="Nevyřešená zmínka3"/>
    <w:basedOn w:val="Standardnpsmoodstavce"/>
    <w:uiPriority w:val="99"/>
    <w:semiHidden/>
    <w:unhideWhenUsed/>
    <w:rsid w:val="00F52B96"/>
    <w:rPr>
      <w:color w:val="605E5C"/>
      <w:shd w:val="clear" w:color="auto" w:fill="E1DFDD"/>
    </w:rPr>
  </w:style>
  <w:style w:type="character" w:styleId="Nevyeenzmnka">
    <w:name w:val="Unresolved Mention"/>
    <w:basedOn w:val="Standardnpsmoodstavce"/>
    <w:uiPriority w:val="99"/>
    <w:semiHidden/>
    <w:unhideWhenUsed/>
    <w:rsid w:val="00497110"/>
    <w:rPr>
      <w:color w:val="605E5C"/>
      <w:shd w:val="clear" w:color="auto" w:fill="E1DFDD"/>
    </w:rPr>
  </w:style>
  <w:style w:type="character" w:styleId="Siln">
    <w:name w:val="Strong"/>
    <w:basedOn w:val="Standardnpsmoodstavce"/>
    <w:uiPriority w:val="22"/>
    <w:rsid w:val="00E326FD"/>
    <w:rPr>
      <w:b/>
      <w:bCs/>
    </w:rPr>
  </w:style>
  <w:style w:type="paragraph" w:customStyle="1" w:styleId="Odstavec1">
    <w:name w:val="Odstavec 1"/>
    <w:basedOn w:val="Odstavecseseznamem"/>
    <w:link w:val="Odstavec1Char"/>
    <w:qFormat/>
    <w:rsid w:val="00045155"/>
    <w:pPr>
      <w:numPr>
        <w:ilvl w:val="1"/>
        <w:numId w:val="16"/>
      </w:numPr>
    </w:pPr>
    <w:rPr>
      <w:rFonts w:asciiTheme="minorHAnsi" w:hAnsiTheme="minorHAnsi" w:cstheme="minorHAnsi"/>
      <w:sz w:val="24"/>
    </w:rPr>
  </w:style>
  <w:style w:type="character" w:customStyle="1" w:styleId="Odstavec1Char">
    <w:name w:val="Odstavec 1 Char"/>
    <w:basedOn w:val="OdstavecseseznamemChar"/>
    <w:link w:val="Odstavec1"/>
    <w:rsid w:val="00045155"/>
    <w:rPr>
      <w:rFonts w:ascii="Verdana" w:eastAsia="Times New Roman" w:hAnsi="Verdana" w:cstheme="minorHAnsi"/>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239280">
      <w:bodyDiv w:val="1"/>
      <w:marLeft w:val="0"/>
      <w:marRight w:val="0"/>
      <w:marTop w:val="0"/>
      <w:marBottom w:val="0"/>
      <w:divBdr>
        <w:top w:val="none" w:sz="0" w:space="0" w:color="auto"/>
        <w:left w:val="none" w:sz="0" w:space="0" w:color="auto"/>
        <w:bottom w:val="none" w:sz="0" w:space="0" w:color="auto"/>
        <w:right w:val="none" w:sz="0" w:space="0" w:color="auto"/>
      </w:divBdr>
    </w:div>
    <w:div w:id="688679948">
      <w:bodyDiv w:val="1"/>
      <w:marLeft w:val="0"/>
      <w:marRight w:val="0"/>
      <w:marTop w:val="0"/>
      <w:marBottom w:val="0"/>
      <w:divBdr>
        <w:top w:val="none" w:sz="0" w:space="0" w:color="auto"/>
        <w:left w:val="none" w:sz="0" w:space="0" w:color="auto"/>
        <w:bottom w:val="none" w:sz="0" w:space="0" w:color="auto"/>
        <w:right w:val="none" w:sz="0" w:space="0" w:color="auto"/>
      </w:divBdr>
    </w:div>
    <w:div w:id="150505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krumlov.cz/profile_display_2.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ckrumlov.cz/profile_display_2.html" TargetMode="Externa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71AC5-CFCF-4FE6-8175-E38C8F4F6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5537</Words>
  <Characters>32674</Characters>
  <Application>Microsoft Office Word</Application>
  <DocSecurity>0</DocSecurity>
  <Lines>272</Lines>
  <Paragraphs>76</Paragraphs>
  <ScaleCrop>false</ScaleCrop>
  <HeadingPairs>
    <vt:vector size="4" baseType="variant">
      <vt:variant>
        <vt:lpstr>Název</vt:lpstr>
      </vt:variant>
      <vt:variant>
        <vt:i4>1</vt:i4>
      </vt:variant>
      <vt:variant>
        <vt:lpstr>Nadpisy</vt:lpstr>
      </vt:variant>
      <vt:variant>
        <vt:i4>18</vt:i4>
      </vt:variant>
    </vt:vector>
  </HeadingPairs>
  <TitlesOfParts>
    <vt:vector size="19" baseType="lpstr">
      <vt:lpstr/>
      <vt:lpstr>    </vt:lpstr>
      <vt:lpstr>Informace o zadavateli</vt:lpstr>
      <vt:lpstr>Úvodní ustanovení</vt:lpstr>
      <vt:lpstr>Vymezení předmětu plnění veřejné zakázky</vt:lpstr>
      <vt:lpstr>Doba a místo plnění</vt:lpstr>
      <vt:lpstr>Obchodní a platební podmínky</vt:lpstr>
      <vt:lpstr>Požadavky na prokázání kvalifikace</vt:lpstr>
      <vt:lpstr>Jistota a  zadávací lhůta</vt:lpstr>
      <vt:lpstr>Vysvětlení zadávací dokumentace</vt:lpstr>
      <vt:lpstr>Změna nebo doplnění zadávací dokumentace</vt:lpstr>
      <vt:lpstr>Vyhrazené změny závazku ze smlouvy na veřejné zakázku</vt:lpstr>
      <vt:lpstr>Obsah a podávání  nabídky a požadavky na její zpracování </vt:lpstr>
      <vt:lpstr>Lhůta pro podání nabídek, otevírání nabídek</vt:lpstr>
      <vt:lpstr>Hodnocení nabídek, posouzení splnění podmínek v zadávacím řízení</vt:lpstr>
      <vt:lpstr>Rozhodnutí zadavatele o výběru nejvhodnější nabídky a jeho oznámení</vt:lpstr>
      <vt:lpstr>Námitky a dohled na dodržováním zákona</vt:lpstr>
      <vt:lpstr>Odůvodnění dodržení zásad sociálně a environmentálně odpovědného zadávání a inov</vt:lpstr>
      <vt:lpstr>Seznam příloh</vt:lpstr>
    </vt:vector>
  </TitlesOfParts>
  <Company/>
  <LinksUpToDate>false</LinksUpToDate>
  <CharactersWithSpaces>38135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Řehořková</dc:creator>
  <cp:keywords/>
  <dc:description/>
  <cp:lastModifiedBy>Jana Řehořková</cp:lastModifiedBy>
  <cp:revision>2</cp:revision>
  <cp:lastPrinted>2025-07-02T08:31:00Z</cp:lastPrinted>
  <dcterms:created xsi:type="dcterms:W3CDTF">2025-07-28T06:41:00Z</dcterms:created>
  <dcterms:modified xsi:type="dcterms:W3CDTF">2025-07-28T06:41:00Z</dcterms:modified>
</cp:coreProperties>
</file>